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3B9B2" w14:textId="2267E2EB" w:rsidR="0030017D" w:rsidRDefault="0030017D" w:rsidP="00F43890">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14:paraId="28986D10" w14:textId="0F4C6A11" w:rsidR="00F43890" w:rsidRPr="004C6BFA" w:rsidRDefault="00F43890" w:rsidP="00F43890">
      <w:pPr>
        <w:rPr>
          <w:rFonts w:ascii="Times New Roman" w:hAnsi="Times New Roman" w:cs="Times New Roman"/>
          <w:b/>
          <w:bCs/>
          <w:sz w:val="20"/>
          <w:szCs w:val="20"/>
        </w:rPr>
      </w:pPr>
      <w:r w:rsidRPr="004C6BFA">
        <w:rPr>
          <w:rFonts w:ascii="Times New Roman" w:hAnsi="Times New Roman" w:cs="Times New Roman"/>
          <w:b/>
          <w:bCs/>
          <w:sz w:val="20"/>
          <w:szCs w:val="20"/>
        </w:rPr>
        <w:t>S.19.01</w:t>
      </w:r>
      <w:r w:rsidR="00463D7C">
        <w:rPr>
          <w:rFonts w:ascii="Times New Roman" w:hAnsi="Times New Roman" w:cs="Times New Roman"/>
          <w:b/>
          <w:bCs/>
          <w:sz w:val="20"/>
          <w:szCs w:val="20"/>
        </w:rPr>
        <w:t>.</w:t>
      </w:r>
      <w:r w:rsidRPr="004C6BFA">
        <w:rPr>
          <w:rFonts w:ascii="Times New Roman" w:hAnsi="Times New Roman" w:cs="Times New Roman"/>
          <w:b/>
          <w:bCs/>
          <w:sz w:val="20"/>
          <w:szCs w:val="20"/>
        </w:rPr>
        <w:t xml:space="preserve"> - Non-life Insurance Claims Information</w:t>
      </w:r>
    </w:p>
    <w:p w14:paraId="7A9CBBBA" w14:textId="77777777" w:rsidR="00CD7A58" w:rsidRPr="00AB2CE4" w:rsidRDefault="00CD7A58" w:rsidP="00E65F89">
      <w:pPr>
        <w:jc w:val="both"/>
        <w:rPr>
          <w:rFonts w:ascii="Times New Roman" w:hAnsi="Times New Roman" w:cs="Times New Roman"/>
          <w:sz w:val="20"/>
          <w:szCs w:val="20"/>
        </w:rPr>
      </w:pPr>
      <w:r w:rsidRPr="004C6BF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8F1DCF5" w14:textId="5E22168B" w:rsidR="005D2E87" w:rsidRPr="001C5ED3" w:rsidRDefault="005D2E87" w:rsidP="005D2E87">
      <w:pPr>
        <w:jc w:val="both"/>
        <w:rPr>
          <w:rFonts w:ascii="Times New Roman" w:hAnsi="Times New Roman" w:cs="Times New Roman"/>
          <w:sz w:val="20"/>
          <w:szCs w:val="20"/>
          <w:lang w:val="en-US"/>
        </w:rPr>
      </w:pPr>
      <w:r w:rsidRPr="006B09E3">
        <w:rPr>
          <w:rFonts w:ascii="Times New Roman" w:hAnsi="Times New Roman" w:cs="Times New Roman"/>
          <w:sz w:val="20"/>
          <w:szCs w:val="20"/>
          <w:lang w:val="en-US"/>
        </w:rPr>
        <w:t>This annex relates to annual submission of information for individual entities.</w:t>
      </w:r>
    </w:p>
    <w:p w14:paraId="69DAC242" w14:textId="1A29A06B" w:rsidR="00F43890" w:rsidRPr="004C6BFA" w:rsidDel="00F4164F" w:rsidRDefault="00F43890" w:rsidP="004C6BFA">
      <w:pPr>
        <w:autoSpaceDE w:val="0"/>
        <w:autoSpaceDN w:val="0"/>
        <w:adjustRightInd w:val="0"/>
        <w:jc w:val="both"/>
        <w:rPr>
          <w:del w:id="2" w:author="Author"/>
          <w:rFonts w:ascii="Times New Roman" w:hAnsi="Times New Roman" w:cs="Times New Roman"/>
          <w:sz w:val="20"/>
          <w:szCs w:val="20"/>
          <w:lang w:val="en-US"/>
        </w:rPr>
      </w:pPr>
      <w:moveFromRangeStart w:id="3" w:author="Author" w:name="move420510653"/>
      <w:moveFrom w:id="4" w:author="Author">
        <w:del w:id="5" w:author="Author">
          <w:r w:rsidRPr="004C6BFA" w:rsidDel="00F4164F">
            <w:rPr>
              <w:rFonts w:ascii="Times New Roman" w:hAnsi="Times New Roman" w:cs="Times New Roman"/>
              <w:sz w:val="20"/>
              <w:szCs w:val="20"/>
              <w:lang w:val="en-US"/>
            </w:rPr>
            <w:delText xml:space="preserve">The annuity claims provision to be reported only in S.16.01 is the amount of the annuity when established for the first time using life techniques.  All claims payments made in respect of this claim (annuity payments or lump sum payments) following this will be reported in </w:delText>
          </w:r>
          <w:r w:rsidR="003751E7" w:rsidRPr="00463D7C" w:rsidDel="00F4164F">
            <w:rPr>
              <w:rFonts w:ascii="Times New Roman" w:hAnsi="Times New Roman" w:cs="Times New Roman"/>
              <w:sz w:val="20"/>
              <w:szCs w:val="20"/>
              <w:lang w:val="en-US"/>
            </w:rPr>
            <w:delText>S.16.01</w:delText>
          </w:r>
          <w:r w:rsidRPr="004C6BFA" w:rsidDel="00F4164F">
            <w:rPr>
              <w:rFonts w:ascii="Times New Roman" w:hAnsi="Times New Roman" w:cs="Times New Roman"/>
              <w:sz w:val="20"/>
              <w:szCs w:val="20"/>
              <w:lang w:val="en-US"/>
            </w:rPr>
            <w:delText xml:space="preserve"> only.</w:delText>
          </w:r>
        </w:del>
      </w:moveFrom>
    </w:p>
    <w:moveFromRangeEnd w:id="3"/>
    <w:p w14:paraId="085B4934" w14:textId="7E355850" w:rsidR="00903207" w:rsidRPr="004C6BFA" w:rsidRDefault="00903207" w:rsidP="004C6BFA">
      <w:pPr>
        <w:jc w:val="both"/>
        <w:rPr>
          <w:rFonts w:ascii="Times New Roman" w:hAnsi="Times New Roman" w:cs="Times New Roman"/>
          <w:b/>
          <w:bCs/>
          <w:sz w:val="20"/>
          <w:szCs w:val="20"/>
        </w:rPr>
      </w:pPr>
      <w:r w:rsidRPr="004C6BFA">
        <w:rPr>
          <w:rFonts w:ascii="Times New Roman" w:hAnsi="Times New Roman" w:cs="Times New Roman"/>
          <w:bCs/>
          <w:sz w:val="20"/>
          <w:szCs w:val="20"/>
        </w:rPr>
        <w:t>Claims development triangles</w:t>
      </w:r>
      <w:r w:rsidRPr="004C6BFA">
        <w:rPr>
          <w:rFonts w:ascii="Times New Roman" w:hAnsi="Times New Roman" w:cs="Times New Roman"/>
          <w:sz w:val="20"/>
          <w:szCs w:val="20"/>
        </w:rPr>
        <w:t xml:space="preserve"> show the insurer’s estimate of the cost of claims (claims paid and claims provisions under Solvency II valuation principle) and how this estimate develops over time.</w:t>
      </w:r>
    </w:p>
    <w:p w14:paraId="31140098" w14:textId="4D72FF93" w:rsidR="00903207" w:rsidRPr="004C6BFA" w:rsidRDefault="00090979" w:rsidP="004C6BFA">
      <w:pPr>
        <w:jc w:val="both"/>
        <w:rPr>
          <w:rFonts w:ascii="Times New Roman" w:hAnsi="Times New Roman" w:cs="Times New Roman"/>
          <w:sz w:val="20"/>
          <w:szCs w:val="20"/>
        </w:rPr>
      </w:pPr>
      <w:ins w:id="6" w:author="Author">
        <w:r>
          <w:rPr>
            <w:rFonts w:ascii="Times New Roman" w:hAnsi="Times New Roman" w:cs="Times New Roman"/>
            <w:sz w:val="20"/>
            <w:szCs w:val="20"/>
          </w:rPr>
          <w:t xml:space="preserve">Three </w:t>
        </w:r>
        <w:r w:rsidRPr="004C6BFA">
          <w:rPr>
            <w:rFonts w:ascii="Times New Roman" w:hAnsi="Times New Roman" w:cs="Times New Roman"/>
            <w:sz w:val="20"/>
            <w:szCs w:val="20"/>
          </w:rPr>
          <w:t xml:space="preserve">set of triangles </w:t>
        </w:r>
      </w:ins>
      <w:del w:id="7" w:author="Author">
        <w:r w:rsidR="00903207" w:rsidRPr="004C6BFA" w:rsidDel="00090979">
          <w:rPr>
            <w:rFonts w:ascii="Times New Roman" w:hAnsi="Times New Roman" w:cs="Times New Roman"/>
            <w:sz w:val="20"/>
            <w:szCs w:val="20"/>
          </w:rPr>
          <w:delText>A</w:delText>
        </w:r>
      </w:del>
      <w:ins w:id="8" w:author="Author">
        <w:r>
          <w:rPr>
            <w:rFonts w:ascii="Times New Roman" w:hAnsi="Times New Roman" w:cs="Times New Roman"/>
            <w:sz w:val="20"/>
            <w:szCs w:val="20"/>
          </w:rPr>
          <w:t>a</w:t>
        </w:r>
      </w:ins>
      <w:r w:rsidR="00903207" w:rsidRPr="004C6BFA">
        <w:rPr>
          <w:rFonts w:ascii="Times New Roman" w:hAnsi="Times New Roman" w:cs="Times New Roman"/>
          <w:sz w:val="20"/>
          <w:szCs w:val="20"/>
        </w:rPr>
        <w:t xml:space="preserve">re required </w:t>
      </w:r>
      <w:del w:id="9" w:author="Author">
        <w:r w:rsidR="00903207" w:rsidRPr="004C6BFA" w:rsidDel="00090979">
          <w:rPr>
            <w:rFonts w:ascii="Times New Roman" w:hAnsi="Times New Roman" w:cs="Times New Roman"/>
            <w:sz w:val="20"/>
            <w:szCs w:val="20"/>
          </w:rPr>
          <w:delText xml:space="preserve">3 set of triangles </w:delText>
        </w:r>
      </w:del>
      <w:r w:rsidR="005D2E87">
        <w:rPr>
          <w:rFonts w:ascii="Times New Roman" w:hAnsi="Times New Roman" w:cs="Times New Roman"/>
          <w:sz w:val="20"/>
          <w:szCs w:val="20"/>
        </w:rPr>
        <w:t>regarding</w:t>
      </w:r>
      <w:r w:rsidR="00903207" w:rsidRPr="004C6BFA">
        <w:rPr>
          <w:rFonts w:ascii="Times New Roman" w:hAnsi="Times New Roman" w:cs="Times New Roman"/>
          <w:sz w:val="20"/>
          <w:szCs w:val="20"/>
        </w:rPr>
        <w:t xml:space="preserve"> claims paid, best estimate of claims provisions and RBNS claims.</w:t>
      </w:r>
    </w:p>
    <w:p w14:paraId="0DFC49BA" w14:textId="669B24B3" w:rsidR="00903207" w:rsidRPr="004C6BFA" w:rsidRDefault="00903207">
      <w:pPr>
        <w:spacing w:after="0"/>
        <w:jc w:val="both"/>
        <w:rPr>
          <w:rFonts w:ascii="Times New Roman" w:hAnsi="Times New Roman" w:cs="Times New Roman"/>
          <w:sz w:val="20"/>
          <w:szCs w:val="20"/>
        </w:rPr>
        <w:pPrChange w:id="10" w:author="Author">
          <w:pPr>
            <w:jc w:val="both"/>
          </w:pPr>
        </w:pPrChange>
      </w:pPr>
      <w:r w:rsidRPr="004C6BFA">
        <w:rPr>
          <w:rFonts w:ascii="Times New Roman" w:hAnsi="Times New Roman" w:cs="Times New Roman"/>
          <w:sz w:val="20"/>
          <w:szCs w:val="20"/>
        </w:rPr>
        <w:t xml:space="preserve">This template </w:t>
      </w:r>
      <w:r w:rsidR="00463D7C">
        <w:rPr>
          <w:rFonts w:ascii="Times New Roman" w:hAnsi="Times New Roman" w:cs="Times New Roman"/>
          <w:sz w:val="20"/>
          <w:szCs w:val="20"/>
        </w:rPr>
        <w:t>shall</w:t>
      </w:r>
      <w:r w:rsidRPr="004C6BFA">
        <w:rPr>
          <w:rFonts w:ascii="Times New Roman" w:hAnsi="Times New Roman" w:cs="Times New Roman"/>
          <w:sz w:val="20"/>
          <w:szCs w:val="20"/>
        </w:rPr>
        <w:t xml:space="preserve"> be </w:t>
      </w:r>
      <w:del w:id="11" w:author="Author">
        <w:r w:rsidRPr="004C6BFA" w:rsidDel="00E61D46">
          <w:rPr>
            <w:rFonts w:ascii="Times New Roman" w:hAnsi="Times New Roman" w:cs="Times New Roman"/>
            <w:sz w:val="20"/>
            <w:szCs w:val="20"/>
          </w:rPr>
          <w:delText xml:space="preserve">filled </w:delText>
        </w:r>
      </w:del>
      <w:ins w:id="12" w:author="Author">
        <w:r w:rsidR="00E61D46">
          <w:rPr>
            <w:rFonts w:ascii="Times New Roman" w:hAnsi="Times New Roman" w:cs="Times New Roman"/>
            <w:sz w:val="20"/>
            <w:szCs w:val="20"/>
          </w:rPr>
          <w:t>reported</w:t>
        </w:r>
        <w:r w:rsidR="00E61D46" w:rsidRPr="004C6BFA">
          <w:rPr>
            <w:rFonts w:ascii="Times New Roman" w:hAnsi="Times New Roman" w:cs="Times New Roman"/>
            <w:sz w:val="20"/>
            <w:szCs w:val="20"/>
          </w:rPr>
          <w:t xml:space="preserve"> </w:t>
        </w:r>
      </w:ins>
      <w:r w:rsidRPr="004C6BFA">
        <w:rPr>
          <w:rFonts w:ascii="Times New Roman" w:hAnsi="Times New Roman" w:cs="Times New Roman"/>
          <w:sz w:val="20"/>
          <w:szCs w:val="20"/>
        </w:rPr>
        <w:t>for each Line of Business (</w:t>
      </w:r>
      <w:proofErr w:type="spellStart"/>
      <w:r w:rsidRPr="004C6BFA">
        <w:rPr>
          <w:rFonts w:ascii="Times New Roman" w:hAnsi="Times New Roman" w:cs="Times New Roman"/>
          <w:sz w:val="20"/>
          <w:szCs w:val="20"/>
        </w:rPr>
        <w:t>LoB</w:t>
      </w:r>
      <w:proofErr w:type="spellEnd"/>
      <w:r w:rsidRPr="004C6BFA">
        <w:rPr>
          <w:rFonts w:ascii="Times New Roman" w:hAnsi="Times New Roman" w:cs="Times New Roman"/>
          <w:sz w:val="20"/>
          <w:szCs w:val="20"/>
        </w:rPr>
        <w:t xml:space="preserve">) </w:t>
      </w:r>
      <w:ins w:id="13" w:author="Author">
        <w:r w:rsidR="00B23BDC">
          <w:rPr>
            <w:rFonts w:ascii="Times New Roman" w:hAnsi="Times New Roman" w:cs="Times New Roman"/>
            <w:sz w:val="20"/>
            <w:szCs w:val="20"/>
          </w:rPr>
          <w:t xml:space="preserve">as defined in Annex I of the Delegated </w:t>
        </w:r>
        <w:r w:rsidR="00090979">
          <w:rPr>
            <w:rFonts w:ascii="Times New Roman" w:hAnsi="Times New Roman" w:cs="Times New Roman"/>
            <w:sz w:val="20"/>
            <w:szCs w:val="20"/>
          </w:rPr>
          <w:t xml:space="preserve">Regulation </w:t>
        </w:r>
        <w:r w:rsidR="00A34C30">
          <w:rPr>
            <w:rFonts w:ascii="Times New Roman" w:hAnsi="Times New Roman" w:cs="Times New Roman"/>
            <w:sz w:val="20"/>
            <w:szCs w:val="20"/>
          </w:rPr>
          <w:t xml:space="preserve">(EU) </w:t>
        </w:r>
        <w:r w:rsidR="00090979">
          <w:rPr>
            <w:rFonts w:ascii="Times New Roman" w:hAnsi="Times New Roman" w:cs="Times New Roman"/>
            <w:sz w:val="20"/>
            <w:szCs w:val="20"/>
          </w:rPr>
          <w:t>2015/35</w:t>
        </w:r>
        <w:r w:rsidR="00B23BDC">
          <w:rPr>
            <w:rFonts w:ascii="Times New Roman" w:hAnsi="Times New Roman" w:cs="Times New Roman"/>
            <w:sz w:val="20"/>
            <w:szCs w:val="20"/>
          </w:rPr>
          <w:t xml:space="preserve"> </w:t>
        </w:r>
      </w:ins>
      <w:r w:rsidRPr="004C6BFA">
        <w:rPr>
          <w:rFonts w:ascii="Times New Roman" w:hAnsi="Times New Roman" w:cs="Times New Roman"/>
          <w:sz w:val="20"/>
          <w:szCs w:val="20"/>
        </w:rPr>
        <w:t xml:space="preserve">and material </w:t>
      </w:r>
      <w:ins w:id="14" w:author="Author">
        <w:r w:rsidR="00E61D46" w:rsidRPr="00A27BEA">
          <w:rPr>
            <w:rFonts w:ascii="Times New Roman" w:hAnsi="Times New Roman" w:cs="Times New Roman"/>
            <w:sz w:val="20"/>
            <w:szCs w:val="20"/>
            <w:rPrChange w:id="15" w:author="Author">
              <w:rPr>
                <w:sz w:val="20"/>
                <w:lang w:val="en-US"/>
              </w:rPr>
            </w:rPrChange>
          </w:rPr>
          <w:t>considering the following specifications</w:t>
        </w:r>
      </w:ins>
      <w:del w:id="16" w:author="Author">
        <w:r w:rsidRPr="004C6BFA" w:rsidDel="00E61D46">
          <w:rPr>
            <w:rFonts w:ascii="Times New Roman" w:hAnsi="Times New Roman" w:cs="Times New Roman"/>
            <w:sz w:val="20"/>
            <w:szCs w:val="20"/>
          </w:rPr>
          <w:delText>currency according to the following criteria</w:delText>
        </w:r>
      </w:del>
      <w:r w:rsidRPr="004C6BFA">
        <w:rPr>
          <w:rFonts w:ascii="Times New Roman" w:hAnsi="Times New Roman" w:cs="Times New Roman"/>
          <w:sz w:val="20"/>
          <w:szCs w:val="20"/>
        </w:rPr>
        <w:t>:</w:t>
      </w:r>
    </w:p>
    <w:p w14:paraId="22A524F0" w14:textId="67B77BDE" w:rsidR="00903207" w:rsidRPr="004C6BFA" w:rsidRDefault="00903207">
      <w:pPr>
        <w:pStyle w:val="ListParagraph"/>
        <w:numPr>
          <w:ilvl w:val="0"/>
          <w:numId w:val="15"/>
        </w:numPr>
        <w:ind w:left="714" w:hanging="357"/>
        <w:jc w:val="both"/>
        <w:rPr>
          <w:rFonts w:ascii="Times New Roman" w:hAnsi="Times New Roman" w:cs="Times New Roman"/>
          <w:sz w:val="20"/>
          <w:szCs w:val="20"/>
        </w:rPr>
        <w:pPrChange w:id="17" w:author="Author">
          <w:pPr>
            <w:pStyle w:val="ListParagraph"/>
            <w:numPr>
              <w:numId w:val="5"/>
            </w:numPr>
            <w:ind w:hanging="360"/>
            <w:jc w:val="both"/>
          </w:pPr>
        </w:pPrChange>
      </w:pPr>
      <w:r w:rsidRPr="004C6BFA">
        <w:rPr>
          <w:rFonts w:ascii="Times New Roman" w:hAnsi="Times New Roman" w:cs="Times New Roman"/>
          <w:sz w:val="20"/>
          <w:szCs w:val="20"/>
        </w:rPr>
        <w:t xml:space="preserve">reporting by </w:t>
      </w:r>
      <w:proofErr w:type="spellStart"/>
      <w:r w:rsidRPr="004C6BFA">
        <w:rPr>
          <w:rFonts w:ascii="Times New Roman" w:hAnsi="Times New Roman" w:cs="Times New Roman"/>
          <w:sz w:val="20"/>
          <w:szCs w:val="20"/>
        </w:rPr>
        <w:t>LoB</w:t>
      </w:r>
      <w:proofErr w:type="spellEnd"/>
      <w:r w:rsidRPr="004C6BFA">
        <w:rPr>
          <w:rFonts w:ascii="Times New Roman" w:hAnsi="Times New Roman" w:cs="Times New Roman"/>
          <w:sz w:val="20"/>
          <w:szCs w:val="20"/>
        </w:rPr>
        <w:t xml:space="preserve">: it is required to report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1-12 (as reported in </w:t>
      </w:r>
      <w:r w:rsidR="0062364F">
        <w:rPr>
          <w:rFonts w:ascii="Times New Roman" w:hAnsi="Times New Roman" w:cs="Times New Roman"/>
          <w:sz w:val="20"/>
          <w:szCs w:val="20"/>
        </w:rPr>
        <w:t>S.17.01</w:t>
      </w:r>
      <w:r w:rsidRPr="004C6BFA">
        <w:rPr>
          <w:rFonts w:ascii="Times New Roman" w:hAnsi="Times New Roman" w:cs="Times New Roman"/>
          <w:sz w:val="20"/>
          <w:szCs w:val="20"/>
        </w:rPr>
        <w:t xml:space="preserve">) for both direct and accepted proportional reinsurance (to be reported together) and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w:t>
      </w:r>
      <w:del w:id="18" w:author="Author">
        <w:r w:rsidRPr="004C6BFA" w:rsidDel="00B23BDC">
          <w:rPr>
            <w:rFonts w:ascii="Times New Roman" w:hAnsi="Times New Roman" w:cs="Times New Roman"/>
            <w:sz w:val="20"/>
            <w:szCs w:val="20"/>
          </w:rPr>
          <w:delText>13</w:delText>
        </w:r>
      </w:del>
      <w:ins w:id="19" w:author="Author">
        <w:r w:rsidR="00B23BDC">
          <w:rPr>
            <w:rFonts w:ascii="Times New Roman" w:hAnsi="Times New Roman" w:cs="Times New Roman"/>
            <w:sz w:val="20"/>
            <w:szCs w:val="20"/>
          </w:rPr>
          <w:t>25</w:t>
        </w:r>
      </w:ins>
      <w:r w:rsidRPr="004C6BFA">
        <w:rPr>
          <w:rFonts w:ascii="Times New Roman" w:hAnsi="Times New Roman" w:cs="Times New Roman"/>
          <w:sz w:val="20"/>
          <w:szCs w:val="20"/>
        </w:rPr>
        <w:t>-</w:t>
      </w:r>
      <w:del w:id="20" w:author="Author">
        <w:r w:rsidRPr="004C6BFA" w:rsidDel="00B23BDC">
          <w:rPr>
            <w:rFonts w:ascii="Times New Roman" w:hAnsi="Times New Roman" w:cs="Times New Roman"/>
            <w:sz w:val="20"/>
            <w:szCs w:val="20"/>
          </w:rPr>
          <w:delText>16</w:delText>
        </w:r>
      </w:del>
      <w:ins w:id="21" w:author="Author">
        <w:r w:rsidR="00B23BDC">
          <w:rPr>
            <w:rFonts w:ascii="Times New Roman" w:hAnsi="Times New Roman" w:cs="Times New Roman"/>
            <w:sz w:val="20"/>
            <w:szCs w:val="20"/>
          </w:rPr>
          <w:t>28</w:t>
        </w:r>
      </w:ins>
      <w:r w:rsidRPr="004C6BFA">
        <w:rPr>
          <w:rFonts w:ascii="Times New Roman" w:hAnsi="Times New Roman" w:cs="Times New Roman"/>
          <w:sz w:val="20"/>
          <w:szCs w:val="20"/>
        </w:rPr>
        <w:t xml:space="preserve"> for accepted non-proportional reinsurance</w:t>
      </w:r>
      <w:del w:id="22" w:author="Author">
        <w:r w:rsidRPr="004C6BFA" w:rsidDel="00B23BDC">
          <w:rPr>
            <w:rFonts w:ascii="Times New Roman" w:hAnsi="Times New Roman" w:cs="Times New Roman"/>
            <w:sz w:val="20"/>
            <w:szCs w:val="20"/>
          </w:rPr>
          <w:delText xml:space="preserve"> for a total of 16 LoBs</w:delText>
        </w:r>
      </w:del>
      <w:r w:rsidRPr="004C6BFA">
        <w:rPr>
          <w:rFonts w:ascii="Times New Roman" w:hAnsi="Times New Roman" w:cs="Times New Roman"/>
          <w:sz w:val="20"/>
          <w:szCs w:val="20"/>
        </w:rPr>
        <w:t>;</w:t>
      </w:r>
    </w:p>
    <w:p w14:paraId="3486BFCA" w14:textId="36AEA33D" w:rsidR="00903207" w:rsidRPr="004C6BFA" w:rsidDel="00E61D46" w:rsidRDefault="00903207" w:rsidP="004C6BFA">
      <w:pPr>
        <w:pStyle w:val="ListParagraph"/>
        <w:numPr>
          <w:ilvl w:val="0"/>
          <w:numId w:val="5"/>
        </w:numPr>
        <w:jc w:val="both"/>
        <w:rPr>
          <w:del w:id="23" w:author="Author"/>
          <w:rFonts w:ascii="Times New Roman" w:hAnsi="Times New Roman" w:cs="Times New Roman"/>
          <w:sz w:val="20"/>
          <w:szCs w:val="20"/>
        </w:rPr>
      </w:pPr>
      <w:del w:id="24" w:author="Author">
        <w:r w:rsidRPr="004C6BFA" w:rsidDel="00E61D46">
          <w:rPr>
            <w:rFonts w:ascii="Times New Roman" w:hAnsi="Times New Roman" w:cs="Times New Roman"/>
            <w:sz w:val="20"/>
            <w:szCs w:val="20"/>
          </w:rPr>
          <w:delText>reporting by currency:</w:delText>
        </w:r>
      </w:del>
    </w:p>
    <w:p w14:paraId="30786F7E" w14:textId="4480E312" w:rsidR="00903207" w:rsidRPr="004C6BFA" w:rsidDel="00090979" w:rsidRDefault="005D2E87">
      <w:pPr>
        <w:pStyle w:val="ListParagraph"/>
        <w:numPr>
          <w:ilvl w:val="0"/>
          <w:numId w:val="15"/>
        </w:numPr>
        <w:jc w:val="both"/>
        <w:rPr>
          <w:del w:id="25" w:author="Author"/>
          <w:rFonts w:ascii="Times New Roman" w:hAnsi="Times New Roman" w:cs="Times New Roman"/>
          <w:sz w:val="20"/>
          <w:szCs w:val="20"/>
        </w:rPr>
        <w:pPrChange w:id="26" w:author="Author">
          <w:pPr>
            <w:pStyle w:val="ListParagraph"/>
            <w:numPr>
              <w:numId w:val="7"/>
            </w:numPr>
            <w:ind w:left="1080" w:hanging="360"/>
            <w:jc w:val="both"/>
          </w:pPr>
        </w:pPrChange>
      </w:pPr>
      <w:del w:id="27" w:author="Author">
        <w:r w:rsidDel="00090979">
          <w:rPr>
            <w:rFonts w:ascii="Times New Roman" w:hAnsi="Times New Roman" w:cs="Times New Roman"/>
            <w:sz w:val="20"/>
            <w:szCs w:val="20"/>
          </w:rPr>
          <w:delText>i</w:delText>
        </w:r>
        <w:r w:rsidR="00903207" w:rsidRPr="004C6BFA" w:rsidDel="00090979">
          <w:rPr>
            <w:rFonts w:ascii="Times New Roman" w:hAnsi="Times New Roman" w:cs="Times New Roman"/>
            <w:sz w:val="20"/>
            <w:szCs w:val="20"/>
          </w:rPr>
          <w:delText>f BE of Claims Provision for a specific Line of business (taking into account all currencies)</w:delText>
        </w:r>
        <w:r w:rsidDel="00090979">
          <w:rPr>
            <w:rFonts w:ascii="Times New Roman" w:hAnsi="Times New Roman" w:cs="Times New Roman"/>
            <w:sz w:val="20"/>
            <w:szCs w:val="20"/>
          </w:rPr>
          <w:delText xml:space="preserve"> </w:delText>
        </w:r>
        <w:r w:rsidR="00903207" w:rsidRPr="004C6BFA" w:rsidDel="00090979">
          <w:rPr>
            <w:rFonts w:ascii="Times New Roman" w:hAnsi="Times New Roman" w:cs="Times New Roman"/>
            <w:sz w:val="20"/>
            <w:szCs w:val="20"/>
          </w:rPr>
          <w:delText>makes up less than 3% of total gross BE of Claims Provision, then it is not required to report separately the triangles for this LoB for different currencies but only total in reporting currency;</w:delText>
        </w:r>
      </w:del>
    </w:p>
    <w:p w14:paraId="1759F6B7" w14:textId="1A12035D" w:rsidR="00903207" w:rsidRPr="004C6BFA" w:rsidDel="00090979" w:rsidRDefault="00903207">
      <w:pPr>
        <w:pStyle w:val="ListParagraph"/>
        <w:numPr>
          <w:ilvl w:val="0"/>
          <w:numId w:val="15"/>
        </w:numPr>
        <w:jc w:val="both"/>
        <w:rPr>
          <w:del w:id="28" w:author="Author"/>
          <w:rFonts w:ascii="Times New Roman" w:hAnsi="Times New Roman" w:cs="Times New Roman"/>
          <w:sz w:val="20"/>
          <w:szCs w:val="20"/>
        </w:rPr>
        <w:pPrChange w:id="29" w:author="Author">
          <w:pPr>
            <w:pStyle w:val="ListParagraph"/>
            <w:numPr>
              <w:numId w:val="7"/>
            </w:numPr>
            <w:spacing w:after="0"/>
            <w:ind w:left="1077" w:hanging="357"/>
            <w:jc w:val="both"/>
          </w:pPr>
        </w:pPrChange>
      </w:pPr>
      <w:del w:id="30" w:author="Author">
        <w:r w:rsidRPr="004C6BFA" w:rsidDel="00090979">
          <w:rPr>
            <w:rFonts w:ascii="Times New Roman" w:hAnsi="Times New Roman" w:cs="Times New Roman"/>
            <w:sz w:val="20"/>
            <w:szCs w:val="20"/>
          </w:rPr>
          <w:delText>if BE of Claims Provisions for a specific LoB (taking into account all the currencies) makes up more than 3% of total gross BE of Claims Provision, then it is required to report separately the triangles for this LoB for the total (in reporting currency) and for each currency (in the original currency by default unless the NSA require</w:delText>
        </w:r>
        <w:r w:rsidR="005D2E87" w:rsidDel="00090979">
          <w:rPr>
            <w:rFonts w:ascii="Times New Roman" w:hAnsi="Times New Roman" w:cs="Times New Roman"/>
            <w:sz w:val="20"/>
            <w:szCs w:val="20"/>
          </w:rPr>
          <w:delText>s</w:delText>
        </w:r>
        <w:r w:rsidRPr="004C6BFA" w:rsidDel="00090979">
          <w:rPr>
            <w:rFonts w:ascii="Times New Roman" w:hAnsi="Times New Roman" w:cs="Times New Roman"/>
            <w:sz w:val="20"/>
            <w:szCs w:val="20"/>
          </w:rPr>
          <w:delText xml:space="preserve"> it in the </w:delText>
        </w:r>
        <w:r w:rsidR="00463D7C" w:rsidRPr="004C6BFA" w:rsidDel="00090979">
          <w:rPr>
            <w:rFonts w:ascii="Times New Roman" w:hAnsi="Times New Roman" w:cs="Times New Roman"/>
            <w:sz w:val="20"/>
            <w:szCs w:val="20"/>
          </w:rPr>
          <w:delText xml:space="preserve">solvency II </w:delText>
        </w:r>
        <w:r w:rsidRPr="004C6BFA" w:rsidDel="00090979">
          <w:rPr>
            <w:rFonts w:ascii="Times New Roman" w:hAnsi="Times New Roman" w:cs="Times New Roman"/>
            <w:sz w:val="20"/>
            <w:szCs w:val="20"/>
          </w:rPr>
          <w:delText>reporting currency) that makes up:</w:delText>
        </w:r>
      </w:del>
    </w:p>
    <w:p w14:paraId="715A77F6" w14:textId="685FF8DF" w:rsidR="00903207" w:rsidRPr="004C6BFA" w:rsidDel="00090979" w:rsidRDefault="00903207">
      <w:pPr>
        <w:numPr>
          <w:ilvl w:val="0"/>
          <w:numId w:val="15"/>
        </w:numPr>
        <w:rPr>
          <w:del w:id="31" w:author="Author"/>
          <w:rFonts w:ascii="Times New Roman" w:hAnsi="Times New Roman" w:cs="Times New Roman"/>
          <w:sz w:val="20"/>
          <w:szCs w:val="20"/>
        </w:rPr>
        <w:pPrChange w:id="32" w:author="Author">
          <w:pPr>
            <w:spacing w:after="0"/>
            <w:ind w:left="1440"/>
          </w:pPr>
        </w:pPrChange>
      </w:pPr>
      <w:del w:id="33" w:author="Author">
        <w:r w:rsidRPr="004C6BFA" w:rsidDel="00090979">
          <w:rPr>
            <w:rFonts w:ascii="Times New Roman" w:hAnsi="Times New Roman" w:cs="Times New Roman"/>
            <w:sz w:val="20"/>
            <w:szCs w:val="20"/>
          </w:rPr>
          <w:delText>- either more than 25 % of LoB</w:delText>
        </w:r>
      </w:del>
    </w:p>
    <w:p w14:paraId="36B8FC06" w14:textId="3456E5E1" w:rsidR="00903207" w:rsidDel="00090979" w:rsidRDefault="00903207">
      <w:pPr>
        <w:numPr>
          <w:ilvl w:val="0"/>
          <w:numId w:val="15"/>
        </w:numPr>
        <w:rPr>
          <w:ins w:id="34" w:author="Author"/>
          <w:del w:id="35" w:author="Author"/>
          <w:rFonts w:ascii="Times New Roman" w:hAnsi="Times New Roman" w:cs="Times New Roman"/>
          <w:sz w:val="20"/>
          <w:szCs w:val="20"/>
        </w:rPr>
        <w:pPrChange w:id="36" w:author="Author">
          <w:pPr>
            <w:spacing w:after="0"/>
            <w:ind w:left="1440"/>
          </w:pPr>
        </w:pPrChange>
      </w:pPr>
      <w:del w:id="37" w:author="Author">
        <w:r w:rsidRPr="004C6BFA" w:rsidDel="00090979">
          <w:rPr>
            <w:rFonts w:ascii="Times New Roman" w:hAnsi="Times New Roman" w:cs="Times New Roman"/>
            <w:sz w:val="20"/>
            <w:szCs w:val="20"/>
          </w:rPr>
          <w:delText>- or more than 5 % of gross BE of claims provisions.</w:delText>
        </w:r>
      </w:del>
    </w:p>
    <w:p w14:paraId="384C458D" w14:textId="04BDA968" w:rsidR="007372A7" w:rsidRPr="004C6BFA" w:rsidDel="00090979" w:rsidRDefault="007372A7">
      <w:pPr>
        <w:numPr>
          <w:ilvl w:val="0"/>
          <w:numId w:val="15"/>
        </w:numPr>
        <w:rPr>
          <w:del w:id="38" w:author="Author"/>
          <w:rFonts w:ascii="Times New Roman" w:hAnsi="Times New Roman" w:cs="Times New Roman"/>
          <w:sz w:val="20"/>
          <w:szCs w:val="20"/>
        </w:rPr>
        <w:pPrChange w:id="39" w:author="Author">
          <w:pPr>
            <w:spacing w:after="0"/>
            <w:ind w:left="1440"/>
          </w:pPr>
        </w:pPrChange>
      </w:pPr>
    </w:p>
    <w:p w14:paraId="6B7D79B1" w14:textId="20AF4E19" w:rsidR="007372A7" w:rsidRPr="00A27BEA" w:rsidDel="00F4164F" w:rsidRDefault="007372A7">
      <w:pPr>
        <w:pStyle w:val="ListParagraph"/>
        <w:numPr>
          <w:ilvl w:val="0"/>
          <w:numId w:val="15"/>
        </w:numPr>
        <w:jc w:val="both"/>
        <w:rPr>
          <w:ins w:id="40" w:author="Author"/>
          <w:del w:id="41" w:author="Author"/>
          <w:rFonts w:ascii="Times New Roman" w:hAnsi="Times New Roman" w:cs="Times New Roman"/>
          <w:sz w:val="20"/>
          <w:szCs w:val="20"/>
          <w:rPrChange w:id="42" w:author="Author">
            <w:rPr>
              <w:ins w:id="43" w:author="Author"/>
              <w:del w:id="44" w:author="Author"/>
            </w:rPr>
          </w:rPrChange>
        </w:rPr>
        <w:pPrChange w:id="45" w:author="Author">
          <w:pPr>
            <w:pStyle w:val="ListParagraph"/>
            <w:numPr>
              <w:numId w:val="9"/>
            </w:numPr>
            <w:spacing w:before="240" w:after="240" w:line="240" w:lineRule="auto"/>
            <w:ind w:hanging="360"/>
            <w:jc w:val="both"/>
          </w:pPr>
        </w:pPrChange>
      </w:pPr>
      <w:ins w:id="46" w:author="Author">
        <w:del w:id="47" w:author="Author">
          <w:r w:rsidRPr="00A27BEA" w:rsidDel="00F4164F">
            <w:rPr>
              <w:rFonts w:ascii="Times New Roman" w:hAnsi="Times New Roman" w:cs="Times New Roman"/>
              <w:sz w:val="20"/>
              <w:szCs w:val="20"/>
              <w:rPrChange w:id="48" w:author="Author">
                <w:rPr/>
              </w:rPrChange>
            </w:rPr>
            <w:delText xml:space="preserve">If the total gross best estimate for one non-life line of business represents less than 3% of the total gross best estimate of the claims provision no currency split is required; </w:delText>
          </w:r>
        </w:del>
      </w:ins>
    </w:p>
    <w:p w14:paraId="47B26B2B" w14:textId="0517E4F2" w:rsidR="007372A7" w:rsidRPr="004C6BFA" w:rsidDel="00090979" w:rsidRDefault="007372A7">
      <w:pPr>
        <w:numPr>
          <w:ilvl w:val="0"/>
          <w:numId w:val="15"/>
        </w:numPr>
        <w:rPr>
          <w:ins w:id="49" w:author="Author"/>
          <w:del w:id="50" w:author="Author"/>
          <w:rFonts w:ascii="Times New Roman" w:hAnsi="Times New Roman" w:cs="Times New Roman"/>
          <w:sz w:val="20"/>
          <w:szCs w:val="20"/>
        </w:rPr>
        <w:pPrChange w:id="51" w:author="Author">
          <w:pPr>
            <w:spacing w:after="0"/>
            <w:ind w:left="1440"/>
          </w:pPr>
        </w:pPrChange>
      </w:pPr>
    </w:p>
    <w:p w14:paraId="22C631CE" w14:textId="6E874064" w:rsidR="007372A7" w:rsidRPr="00A27BEA" w:rsidRDefault="007372A7">
      <w:pPr>
        <w:pStyle w:val="ListParagraph"/>
        <w:numPr>
          <w:ilvl w:val="0"/>
          <w:numId w:val="15"/>
        </w:numPr>
        <w:jc w:val="both"/>
        <w:rPr>
          <w:ins w:id="52" w:author="Author"/>
          <w:rFonts w:ascii="Times New Roman" w:hAnsi="Times New Roman" w:cs="Times New Roman"/>
          <w:color w:val="FF0000"/>
          <w:sz w:val="20"/>
          <w:szCs w:val="20"/>
          <w:rPrChange w:id="53" w:author="Author">
            <w:rPr>
              <w:ins w:id="54" w:author="Author"/>
              <w:rFonts w:ascii="Times New Roman" w:hAnsi="Times New Roman" w:cs="Times New Roman"/>
              <w:sz w:val="20"/>
              <w:szCs w:val="20"/>
            </w:rPr>
          </w:rPrChange>
        </w:rPr>
        <w:pPrChange w:id="55" w:author="Author">
          <w:pPr>
            <w:pStyle w:val="ListParagraph"/>
            <w:numPr>
              <w:numId w:val="9"/>
            </w:numPr>
            <w:spacing w:before="240" w:after="240" w:line="240" w:lineRule="auto"/>
            <w:ind w:hanging="360"/>
            <w:jc w:val="both"/>
          </w:pPr>
        </w:pPrChange>
      </w:pPr>
      <w:ins w:id="56" w:author="Author">
        <w:r w:rsidRPr="00A27BEA">
          <w:rPr>
            <w:rFonts w:ascii="Times New Roman" w:hAnsi="Times New Roman" w:cs="Times New Roman"/>
            <w:sz w:val="20"/>
            <w:szCs w:val="20"/>
            <w:rPrChange w:id="57" w:author="Author">
              <w:rPr/>
            </w:rPrChange>
          </w:rPr>
          <w:t xml:space="preserve">If the total gross best estimate for one non-life line of business represents more than 3% of the total gross best estimate of the claims provision the </w:t>
        </w:r>
        <w:r w:rsidRPr="00A27BEA">
          <w:rPr>
            <w:rFonts w:ascii="Times New Roman" w:hAnsi="Times New Roman" w:cs="Times New Roman"/>
            <w:color w:val="FF0000"/>
            <w:sz w:val="20"/>
            <w:szCs w:val="20"/>
            <w:rPrChange w:id="58" w:author="Author">
              <w:rPr/>
            </w:rPrChange>
          </w:rPr>
          <w:t>information shall be reported with the following split by currencies</w:t>
        </w:r>
        <w:r w:rsidR="00F4164F" w:rsidRPr="00A27BEA">
          <w:rPr>
            <w:rFonts w:ascii="Times New Roman" w:hAnsi="Times New Roman" w:cs="Times New Roman"/>
            <w:color w:val="FF0000"/>
            <w:sz w:val="20"/>
            <w:szCs w:val="20"/>
            <w:rPrChange w:id="59" w:author="Author">
              <w:rPr>
                <w:sz w:val="20"/>
                <w:highlight w:val="yellow"/>
                <w:lang w:val="en-US"/>
              </w:rPr>
            </w:rPrChange>
          </w:rPr>
          <w:t xml:space="preserve"> in addition to the total for the line of business</w:t>
        </w:r>
        <w:r w:rsidRPr="00A27BEA">
          <w:rPr>
            <w:rFonts w:ascii="Times New Roman" w:hAnsi="Times New Roman" w:cs="Times New Roman"/>
            <w:color w:val="FF0000"/>
            <w:sz w:val="20"/>
            <w:szCs w:val="20"/>
            <w:rPrChange w:id="60" w:author="Author">
              <w:rPr/>
            </w:rPrChange>
          </w:rPr>
          <w:t xml:space="preserve">: </w:t>
        </w:r>
      </w:ins>
    </w:p>
    <w:p w14:paraId="6F103EB0" w14:textId="7B18A4E3" w:rsidR="007372A7" w:rsidRPr="00A27BEA" w:rsidDel="00090979" w:rsidRDefault="007372A7">
      <w:pPr>
        <w:spacing w:after="0"/>
        <w:ind w:left="1560"/>
        <w:jc w:val="both"/>
        <w:rPr>
          <w:ins w:id="61" w:author="Author"/>
          <w:del w:id="62" w:author="Author"/>
          <w:rFonts w:ascii="Times New Roman" w:hAnsi="Times New Roman" w:cs="Times New Roman"/>
          <w:sz w:val="20"/>
          <w:szCs w:val="20"/>
          <w:rPrChange w:id="63" w:author="Author">
            <w:rPr>
              <w:ins w:id="64" w:author="Author"/>
              <w:del w:id="65" w:author="Author"/>
              <w:lang w:val="en-US"/>
            </w:rPr>
          </w:rPrChange>
        </w:rPr>
        <w:pPrChange w:id="66" w:author="Author">
          <w:pPr>
            <w:pStyle w:val="ListParagraph"/>
            <w:numPr>
              <w:numId w:val="9"/>
            </w:numPr>
            <w:spacing w:before="240" w:after="240" w:line="240" w:lineRule="auto"/>
            <w:ind w:hanging="360"/>
            <w:jc w:val="both"/>
          </w:pPr>
        </w:pPrChange>
      </w:pPr>
    </w:p>
    <w:p w14:paraId="287175DE" w14:textId="0D148D46" w:rsidR="007372A7" w:rsidRPr="00A27BEA" w:rsidRDefault="00510847">
      <w:pPr>
        <w:pStyle w:val="ListParagraph"/>
        <w:numPr>
          <w:ilvl w:val="0"/>
          <w:numId w:val="10"/>
        </w:numPr>
        <w:spacing w:after="0"/>
        <w:ind w:left="1560"/>
        <w:rPr>
          <w:ins w:id="67" w:author="Author"/>
          <w:rFonts w:ascii="Times New Roman" w:hAnsi="Times New Roman" w:cs="Times New Roman"/>
          <w:sz w:val="20"/>
          <w:szCs w:val="20"/>
          <w:rPrChange w:id="68" w:author="Author">
            <w:rPr>
              <w:ins w:id="69" w:author="Author"/>
              <w:lang w:val="en-US"/>
            </w:rPr>
          </w:rPrChange>
        </w:rPr>
        <w:pPrChange w:id="70" w:author="Author">
          <w:pPr>
            <w:numPr>
              <w:numId w:val="8"/>
            </w:numPr>
            <w:tabs>
              <w:tab w:val="num" w:pos="4658"/>
            </w:tabs>
            <w:spacing w:before="240" w:after="240" w:line="240" w:lineRule="auto"/>
            <w:ind w:left="4658" w:hanging="360"/>
            <w:jc w:val="both"/>
          </w:pPr>
        </w:pPrChange>
      </w:pPr>
      <w:ins w:id="71" w:author="Author">
        <w:del w:id="72" w:author="Author">
          <w:r w:rsidRPr="00E61D46" w:rsidDel="00F4164F">
            <w:rPr>
              <w:rFonts w:ascii="Times New Roman" w:hAnsi="Times New Roman" w:cs="Times New Roman"/>
              <w:sz w:val="20"/>
              <w:szCs w:val="20"/>
            </w:rPr>
            <w:delText xml:space="preserve">Total </w:delText>
          </w:r>
        </w:del>
        <w:r w:rsidRPr="00E61D46">
          <w:rPr>
            <w:rFonts w:ascii="Times New Roman" w:hAnsi="Times New Roman" w:cs="Times New Roman"/>
            <w:sz w:val="20"/>
            <w:szCs w:val="20"/>
          </w:rPr>
          <w:t xml:space="preserve">Amounts </w:t>
        </w:r>
        <w:r w:rsidRPr="00F4164F">
          <w:rPr>
            <w:rFonts w:ascii="Times New Roman" w:hAnsi="Times New Roman" w:cs="Times New Roman"/>
            <w:sz w:val="20"/>
            <w:szCs w:val="20"/>
          </w:rPr>
          <w:t xml:space="preserve">in the </w:t>
        </w:r>
        <w:del w:id="73" w:author="Author">
          <w:r w:rsidRPr="00F4164F" w:rsidDel="00F4164F">
            <w:rPr>
              <w:rFonts w:ascii="Times New Roman" w:hAnsi="Times New Roman" w:cs="Times New Roman"/>
              <w:sz w:val="20"/>
              <w:szCs w:val="20"/>
            </w:rPr>
            <w:delText xml:space="preserve">Solvency II </w:delText>
          </w:r>
        </w:del>
        <w:r w:rsidRPr="00F4164F">
          <w:rPr>
            <w:rFonts w:ascii="Times New Roman" w:hAnsi="Times New Roman" w:cs="Times New Roman"/>
            <w:sz w:val="20"/>
            <w:szCs w:val="20"/>
          </w:rPr>
          <w:t>reporting currency;</w:t>
        </w:r>
      </w:ins>
    </w:p>
    <w:p w14:paraId="23C38ACF" w14:textId="77777777" w:rsidR="007372A7" w:rsidRPr="00A27BEA" w:rsidRDefault="007372A7">
      <w:pPr>
        <w:pStyle w:val="ListParagraph"/>
        <w:numPr>
          <w:ilvl w:val="0"/>
          <w:numId w:val="10"/>
        </w:numPr>
        <w:spacing w:after="0"/>
        <w:ind w:left="1560"/>
        <w:rPr>
          <w:ins w:id="74" w:author="Author"/>
          <w:rFonts w:ascii="Times New Roman" w:hAnsi="Times New Roman" w:cs="Times New Roman"/>
          <w:sz w:val="20"/>
          <w:szCs w:val="20"/>
          <w:rPrChange w:id="75" w:author="Author">
            <w:rPr>
              <w:ins w:id="76" w:author="Author"/>
              <w:lang w:val="en-US"/>
            </w:rPr>
          </w:rPrChange>
        </w:rPr>
        <w:pPrChange w:id="77" w:author="Author">
          <w:pPr>
            <w:numPr>
              <w:numId w:val="8"/>
            </w:numPr>
            <w:tabs>
              <w:tab w:val="num" w:pos="4658"/>
            </w:tabs>
            <w:spacing w:before="240" w:after="240" w:line="240" w:lineRule="auto"/>
            <w:ind w:left="4658" w:hanging="360"/>
            <w:jc w:val="both"/>
          </w:pPr>
        </w:pPrChange>
      </w:pPr>
      <w:ins w:id="78" w:author="Author">
        <w:r w:rsidRPr="00A27BEA">
          <w:rPr>
            <w:rFonts w:ascii="Times New Roman" w:hAnsi="Times New Roman" w:cs="Times New Roman"/>
            <w:sz w:val="20"/>
            <w:szCs w:val="20"/>
            <w:rPrChange w:id="79" w:author="Author">
              <w:rPr>
                <w:lang w:val="en-US"/>
              </w:rPr>
            </w:rPrChange>
          </w:rPr>
          <w:t>Amounts for any currency that represents more than 25% of the gross best estimate of the claims provisions in the original currency from that non-life line of business; or</w:t>
        </w:r>
      </w:ins>
    </w:p>
    <w:p w14:paraId="09EEB270" w14:textId="5AA44A4D" w:rsidR="007372A7" w:rsidRPr="00A27BEA" w:rsidRDefault="007372A7">
      <w:pPr>
        <w:pStyle w:val="ListParagraph"/>
        <w:numPr>
          <w:ilvl w:val="0"/>
          <w:numId w:val="10"/>
        </w:numPr>
        <w:spacing w:after="0"/>
        <w:ind w:left="1560"/>
        <w:rPr>
          <w:ins w:id="80" w:author="Author"/>
          <w:rFonts w:ascii="Times New Roman" w:hAnsi="Times New Roman" w:cs="Times New Roman"/>
          <w:sz w:val="20"/>
          <w:szCs w:val="20"/>
          <w:rPrChange w:id="81" w:author="Author">
            <w:rPr>
              <w:ins w:id="82" w:author="Author"/>
            </w:rPr>
          </w:rPrChange>
        </w:rPr>
        <w:pPrChange w:id="83" w:author="Author">
          <w:pPr>
            <w:jc w:val="both"/>
          </w:pPr>
        </w:pPrChange>
      </w:pPr>
      <w:ins w:id="84" w:author="Author">
        <w:r w:rsidRPr="00A27BEA">
          <w:rPr>
            <w:rFonts w:ascii="Times New Roman" w:hAnsi="Times New Roman" w:cs="Times New Roman"/>
            <w:sz w:val="20"/>
            <w:szCs w:val="20"/>
            <w:rPrChange w:id="85" w:author="Author">
              <w:rPr>
                <w:lang w:val="en-US"/>
              </w:rPr>
            </w:rPrChange>
          </w:rPr>
          <w:t xml:space="preserve">Amounts for any currency that represents less than 25% of the gross best estimate of the claims provisions in the original currency from that non-life line of business but more than 5% of total gross best estimate of the claims provisions in the original currency. </w:t>
        </w:r>
      </w:ins>
    </w:p>
    <w:p w14:paraId="0053CB1C" w14:textId="1AAE2C96" w:rsidR="00F4164F" w:rsidRPr="0030017D" w:rsidRDefault="00F4164F">
      <w:pPr>
        <w:pStyle w:val="ListParagraph"/>
        <w:numPr>
          <w:ilvl w:val="0"/>
          <w:numId w:val="15"/>
        </w:numPr>
        <w:jc w:val="both"/>
        <w:rPr>
          <w:ins w:id="86" w:author="Author"/>
          <w:rFonts w:ascii="Times New Roman" w:hAnsi="Times New Roman" w:cs="Times New Roman"/>
          <w:sz w:val="20"/>
          <w:szCs w:val="20"/>
        </w:rPr>
        <w:pPrChange w:id="87" w:author="Author">
          <w:pPr>
            <w:pStyle w:val="ListParagraph"/>
            <w:numPr>
              <w:numId w:val="10"/>
            </w:numPr>
            <w:spacing w:after="0"/>
            <w:ind w:left="2160" w:hanging="360"/>
            <w:jc w:val="both"/>
          </w:pPr>
        </w:pPrChange>
      </w:pPr>
      <w:ins w:id="88" w:author="Author">
        <w:r w:rsidRPr="00576ECE">
          <w:rPr>
            <w:rFonts w:ascii="Times New Roman" w:hAnsi="Times New Roman" w:cs="Times New Roman"/>
            <w:sz w:val="20"/>
            <w:szCs w:val="20"/>
          </w:rPr>
          <w:t>If the total gross best estim</w:t>
        </w:r>
        <w:bookmarkStart w:id="89" w:name="_GoBack"/>
        <w:bookmarkEnd w:id="89"/>
        <w:r w:rsidRPr="00576ECE">
          <w:rPr>
            <w:rFonts w:ascii="Times New Roman" w:hAnsi="Times New Roman" w:cs="Times New Roman"/>
            <w:sz w:val="20"/>
            <w:szCs w:val="20"/>
          </w:rPr>
          <w:t xml:space="preserve">ate for one non-life line of business represents less than 3% of the total gross best estimate of the claims provision no currency split </w:t>
        </w:r>
        <w:r w:rsidRPr="0030017D">
          <w:rPr>
            <w:rFonts w:ascii="Times New Roman" w:hAnsi="Times New Roman" w:cs="Times New Roman"/>
            <w:sz w:val="20"/>
            <w:szCs w:val="20"/>
          </w:rPr>
          <w:t xml:space="preserve">is required, only the total for the line of business shall be reported. </w:t>
        </w:r>
      </w:ins>
    </w:p>
    <w:p w14:paraId="6BC358D7" w14:textId="7B7A9BD0" w:rsidR="007372A7" w:rsidDel="00090979" w:rsidRDefault="007372A7">
      <w:pPr>
        <w:pStyle w:val="ListParagraph"/>
        <w:numPr>
          <w:ilvl w:val="0"/>
          <w:numId w:val="15"/>
        </w:numPr>
        <w:jc w:val="both"/>
        <w:rPr>
          <w:ins w:id="90" w:author="Author"/>
          <w:del w:id="91" w:author="Author"/>
          <w:rFonts w:ascii="Times New Roman" w:hAnsi="Times New Roman" w:cs="Times New Roman"/>
          <w:sz w:val="20"/>
          <w:szCs w:val="20"/>
        </w:rPr>
        <w:pPrChange w:id="92" w:author="Author">
          <w:pPr>
            <w:jc w:val="both"/>
          </w:pPr>
        </w:pPrChange>
      </w:pPr>
    </w:p>
    <w:p w14:paraId="59292F25" w14:textId="4AAD2E1E" w:rsidR="0062364F" w:rsidRPr="00A27BEA" w:rsidRDefault="007372A7">
      <w:pPr>
        <w:pStyle w:val="ListParagraph"/>
        <w:numPr>
          <w:ilvl w:val="0"/>
          <w:numId w:val="15"/>
        </w:numPr>
        <w:jc w:val="both"/>
        <w:rPr>
          <w:rFonts w:ascii="Times New Roman" w:hAnsi="Times New Roman" w:cs="Times New Roman"/>
          <w:sz w:val="20"/>
          <w:szCs w:val="20"/>
          <w:rPrChange w:id="93" w:author="Author">
            <w:rPr>
              <w:rFonts w:ascii="Times New Roman" w:hAnsi="Times New Roman" w:cs="Times New Roman"/>
              <w:sz w:val="20"/>
              <w:szCs w:val="20"/>
              <w:highlight w:val="yellow"/>
            </w:rPr>
          </w:rPrChange>
        </w:rPr>
        <w:pPrChange w:id="94" w:author="Author">
          <w:pPr>
            <w:jc w:val="both"/>
          </w:pPr>
        </w:pPrChange>
      </w:pPr>
      <w:ins w:id="95" w:author="Author">
        <w:r w:rsidRPr="00A27BEA">
          <w:rPr>
            <w:rFonts w:ascii="Times New Roman" w:hAnsi="Times New Roman" w:cs="Times New Roman"/>
            <w:sz w:val="20"/>
            <w:szCs w:val="20"/>
            <w:rPrChange w:id="96" w:author="Author">
              <w:rPr/>
            </w:rPrChange>
          </w:rPr>
          <w:t>The information</w:t>
        </w:r>
        <w:r w:rsidR="004A4050">
          <w:rPr>
            <w:rFonts w:ascii="Times New Roman" w:hAnsi="Times New Roman" w:cs="Times New Roman"/>
            <w:sz w:val="20"/>
            <w:szCs w:val="20"/>
          </w:rPr>
          <w:t xml:space="preserve"> by currency</w:t>
        </w:r>
        <w:r w:rsidRPr="00A27BEA">
          <w:rPr>
            <w:rFonts w:ascii="Times New Roman" w:hAnsi="Times New Roman" w:cs="Times New Roman"/>
            <w:sz w:val="20"/>
            <w:szCs w:val="20"/>
            <w:rPrChange w:id="97" w:author="Author">
              <w:rPr/>
            </w:rPrChange>
          </w:rPr>
          <w:t xml:space="preserve"> shall be reported in the original currency of the contracts unless otherwise specified.</w:t>
        </w:r>
      </w:ins>
    </w:p>
    <w:p w14:paraId="7371ACB5" w14:textId="29B86470" w:rsidR="007372A7" w:rsidDel="00090979" w:rsidRDefault="00903207" w:rsidP="00E65F89">
      <w:pPr>
        <w:jc w:val="both"/>
        <w:rPr>
          <w:ins w:id="98" w:author="Author"/>
          <w:del w:id="99" w:author="Author"/>
          <w:rFonts w:ascii="Times New Roman" w:hAnsi="Times New Roman" w:cs="Times New Roman"/>
          <w:sz w:val="20"/>
          <w:szCs w:val="20"/>
        </w:rPr>
      </w:pPr>
      <w:del w:id="100" w:author="Author">
        <w:r w:rsidRPr="004C6BFA" w:rsidDel="007372A7">
          <w:rPr>
            <w:rFonts w:ascii="Times New Roman" w:hAnsi="Times New Roman" w:cs="Times New Roman"/>
            <w:sz w:val="20"/>
            <w:szCs w:val="20"/>
          </w:rPr>
          <w:delText xml:space="preserve">Undertakings are required to report data on accident year or underwriting year basis, according to the convention eventually (if any) required at national level by the National Supervisory Authority responsible for the supervision. If no national convention </w:delText>
        </w:r>
        <w:r w:rsidR="005D2E87" w:rsidDel="007372A7">
          <w:rPr>
            <w:rFonts w:ascii="Times New Roman" w:hAnsi="Times New Roman" w:cs="Times New Roman"/>
            <w:sz w:val="20"/>
            <w:szCs w:val="20"/>
          </w:rPr>
          <w:delText xml:space="preserve">exists </w:delText>
        </w:r>
        <w:r w:rsidRPr="004C6BFA" w:rsidDel="007372A7">
          <w:rPr>
            <w:rFonts w:ascii="Times New Roman" w:hAnsi="Times New Roman" w:cs="Times New Roman"/>
            <w:sz w:val="20"/>
            <w:szCs w:val="20"/>
          </w:rPr>
          <w:delText>then the undertaking may use accident or underwriting year according to ho</w:delText>
        </w:r>
        <w:r w:rsidR="005D2E87" w:rsidDel="007372A7">
          <w:rPr>
            <w:rFonts w:ascii="Times New Roman" w:hAnsi="Times New Roman" w:cs="Times New Roman"/>
            <w:sz w:val="20"/>
            <w:szCs w:val="20"/>
          </w:rPr>
          <w:delText>w</w:delText>
        </w:r>
        <w:r w:rsidRPr="004C6BFA" w:rsidDel="007372A7">
          <w:rPr>
            <w:rFonts w:ascii="Times New Roman" w:hAnsi="Times New Roman" w:cs="Times New Roman"/>
            <w:sz w:val="20"/>
            <w:szCs w:val="20"/>
          </w:rPr>
          <w:delText xml:space="preserve"> they manage each line of business. This </w:delText>
        </w:r>
        <w:r w:rsidR="003751E7" w:rsidRPr="004C6BFA" w:rsidDel="007372A7">
          <w:rPr>
            <w:rFonts w:ascii="Times New Roman" w:hAnsi="Times New Roman" w:cs="Times New Roman"/>
            <w:sz w:val="20"/>
            <w:szCs w:val="20"/>
          </w:rPr>
          <w:delText>shall</w:delText>
        </w:r>
        <w:r w:rsidRPr="004C6BFA" w:rsidDel="007372A7">
          <w:rPr>
            <w:rFonts w:ascii="Times New Roman" w:hAnsi="Times New Roman" w:cs="Times New Roman"/>
            <w:sz w:val="20"/>
            <w:szCs w:val="20"/>
          </w:rPr>
          <w:delText xml:space="preserve"> be applied consistently over time.</w:delText>
        </w:r>
      </w:del>
    </w:p>
    <w:p w14:paraId="4AB8E191" w14:textId="363999FD" w:rsidR="00E61D46" w:rsidRPr="00B21800" w:rsidRDefault="00E61D46" w:rsidP="00E61D46">
      <w:pPr>
        <w:jc w:val="both"/>
        <w:rPr>
          <w:ins w:id="101" w:author="Author"/>
          <w:rFonts w:ascii="Times New Roman" w:hAnsi="Times New Roman" w:cs="Times New Roman"/>
          <w:sz w:val="20"/>
          <w:szCs w:val="20"/>
        </w:rPr>
      </w:pPr>
      <w:ins w:id="102" w:author="Author">
        <w:r w:rsidRPr="00A34C30">
          <w:rPr>
            <w:rFonts w:ascii="Times New Roman" w:hAnsi="Times New Roman" w:cs="Times New Roman"/>
            <w:sz w:val="20"/>
            <w:szCs w:val="20"/>
          </w:rPr>
          <w:t xml:space="preserve">Undertakings are required to report data on </w:t>
        </w:r>
        <w:r w:rsidR="00035083" w:rsidRPr="00A34C30">
          <w:rPr>
            <w:rFonts w:ascii="Times New Roman" w:hAnsi="Times New Roman" w:cs="Times New Roman"/>
            <w:sz w:val="20"/>
            <w:szCs w:val="20"/>
          </w:rPr>
          <w:t xml:space="preserve">an </w:t>
        </w:r>
        <w:r w:rsidRPr="00A34C30">
          <w:rPr>
            <w:rFonts w:ascii="Times New Roman" w:hAnsi="Times New Roman" w:cs="Times New Roman"/>
            <w:sz w:val="20"/>
            <w:szCs w:val="20"/>
          </w:rPr>
          <w:t xml:space="preserve">accident year or underwriting year basis, </w:t>
        </w:r>
        <w:r w:rsidR="00035083" w:rsidRPr="00A34C30">
          <w:rPr>
            <w:rFonts w:ascii="Times New Roman" w:hAnsi="Times New Roman" w:cs="Times New Roman"/>
            <w:sz w:val="20"/>
            <w:szCs w:val="20"/>
          </w:rPr>
          <w:t xml:space="preserve">in </w:t>
        </w:r>
        <w:r w:rsidRPr="00A34C30">
          <w:rPr>
            <w:rFonts w:ascii="Times New Roman" w:hAnsi="Times New Roman" w:cs="Times New Roman"/>
            <w:sz w:val="20"/>
            <w:szCs w:val="20"/>
          </w:rPr>
          <w:t>accord</w:t>
        </w:r>
        <w:r w:rsidR="00035083" w:rsidRPr="00A34C30">
          <w:rPr>
            <w:rFonts w:ascii="Times New Roman" w:hAnsi="Times New Roman" w:cs="Times New Roman"/>
            <w:sz w:val="20"/>
            <w:szCs w:val="20"/>
          </w:rPr>
          <w:t xml:space="preserve">ance with any requirements of the </w:t>
        </w:r>
        <w:r w:rsidRPr="00A34C30">
          <w:rPr>
            <w:rFonts w:ascii="Times New Roman" w:hAnsi="Times New Roman" w:cs="Times New Roman"/>
            <w:sz w:val="20"/>
            <w:szCs w:val="20"/>
          </w:rPr>
          <w:t>National Supervisory Authority</w:t>
        </w:r>
        <w:r w:rsidR="00035083" w:rsidRPr="00A34C30">
          <w:rPr>
            <w:rFonts w:ascii="Times New Roman" w:hAnsi="Times New Roman" w:cs="Times New Roman"/>
            <w:sz w:val="20"/>
            <w:szCs w:val="20"/>
          </w:rPr>
          <w:t>. If the National Supervisory Authority has no</w:t>
        </w:r>
        <w:r w:rsidR="00877ED7" w:rsidRPr="00A27BEA">
          <w:rPr>
            <w:rFonts w:ascii="Times New Roman" w:hAnsi="Times New Roman" w:cs="Times New Roman"/>
            <w:sz w:val="20"/>
            <w:szCs w:val="20"/>
            <w:rPrChange w:id="103" w:author="Author">
              <w:rPr>
                <w:rFonts w:ascii="Times New Roman" w:hAnsi="Times New Roman" w:cs="Times New Roman"/>
                <w:sz w:val="20"/>
                <w:szCs w:val="20"/>
                <w:highlight w:val="yellow"/>
              </w:rPr>
            </w:rPrChange>
          </w:rPr>
          <w:t>t</w:t>
        </w:r>
        <w:r w:rsidR="00035083" w:rsidRPr="00A34C30">
          <w:rPr>
            <w:rFonts w:ascii="Times New Roman" w:hAnsi="Times New Roman" w:cs="Times New Roman"/>
            <w:sz w:val="20"/>
            <w:szCs w:val="20"/>
          </w:rPr>
          <w:t xml:space="preserve"> stipulated which to use </w:t>
        </w:r>
        <w:r w:rsidRPr="00A34C30">
          <w:rPr>
            <w:rFonts w:ascii="Times New Roman" w:hAnsi="Times New Roman" w:cs="Times New Roman"/>
            <w:sz w:val="20"/>
            <w:szCs w:val="20"/>
          </w:rPr>
          <w:t>then the undertaking may use accident or underwriting year according to how they manage each line of business</w:t>
        </w:r>
        <w:r w:rsidR="00035083" w:rsidRPr="00A34C30">
          <w:rPr>
            <w:rFonts w:ascii="Times New Roman" w:hAnsi="Times New Roman" w:cs="Times New Roman"/>
            <w:sz w:val="20"/>
            <w:szCs w:val="20"/>
          </w:rPr>
          <w:t xml:space="preserve">, provided that they use the same year </w:t>
        </w:r>
        <w:r w:rsidRPr="00A34C30">
          <w:rPr>
            <w:rFonts w:ascii="Times New Roman" w:hAnsi="Times New Roman" w:cs="Times New Roman"/>
            <w:sz w:val="20"/>
            <w:szCs w:val="20"/>
          </w:rPr>
          <w:t>consistently</w:t>
        </w:r>
        <w:r w:rsidR="00035083" w:rsidRPr="00A34C30">
          <w:rPr>
            <w:rFonts w:ascii="Times New Roman" w:hAnsi="Times New Roman" w:cs="Times New Roman"/>
            <w:sz w:val="20"/>
            <w:szCs w:val="20"/>
          </w:rPr>
          <w:t>, year on year</w:t>
        </w:r>
        <w:r w:rsidRPr="00A34C30">
          <w:rPr>
            <w:rFonts w:ascii="Times New Roman" w:hAnsi="Times New Roman" w:cs="Times New Roman"/>
            <w:sz w:val="20"/>
            <w:szCs w:val="20"/>
          </w:rPr>
          <w:t>.</w:t>
        </w:r>
        <w:r w:rsidRPr="00B21800">
          <w:rPr>
            <w:rFonts w:ascii="Times New Roman" w:hAnsi="Times New Roman" w:cs="Times New Roman"/>
            <w:sz w:val="20"/>
            <w:szCs w:val="20"/>
          </w:rPr>
          <w:t xml:space="preserve"> </w:t>
        </w:r>
      </w:ins>
    </w:p>
    <w:p w14:paraId="71A93C22" w14:textId="055C8DCF" w:rsidR="00903207" w:rsidRPr="004C6BFA" w:rsidDel="00E61D46" w:rsidRDefault="00903207" w:rsidP="00E65F89">
      <w:pPr>
        <w:jc w:val="both"/>
        <w:rPr>
          <w:del w:id="104" w:author="Author"/>
          <w:rFonts w:ascii="Times New Roman" w:hAnsi="Times New Roman" w:cs="Times New Roman"/>
          <w:sz w:val="20"/>
          <w:szCs w:val="20"/>
        </w:rPr>
      </w:pPr>
      <w:del w:id="105" w:author="Author">
        <w:r w:rsidRPr="004C6BFA" w:rsidDel="00E61D46">
          <w:rPr>
            <w:rFonts w:ascii="Times New Roman" w:hAnsi="Times New Roman" w:cs="Times New Roman"/>
            <w:sz w:val="20"/>
            <w:szCs w:val="20"/>
          </w:rPr>
          <w:delText xml:space="preserve"> </w:delText>
        </w:r>
      </w:del>
      <w:ins w:id="106" w:author="Author">
        <w:del w:id="107" w:author="Author">
          <w:r w:rsidR="007372A7" w:rsidRPr="007372A7" w:rsidDel="00E61D46">
            <w:rPr>
              <w:rFonts w:ascii="Times New Roman" w:hAnsi="Times New Roman" w:cs="Times New Roman"/>
              <w:sz w:val="20"/>
              <w:szCs w:val="20"/>
            </w:rPr>
            <w:delText>The information shall be reported on the basis of accident year or underwriting year, depending on approach used by each undertaking for the specific line of business unless otherwise specified;</w:delText>
          </w:r>
        </w:del>
      </w:ins>
    </w:p>
    <w:p w14:paraId="0474C8E9" w14:textId="77777777"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 xml:space="preserve">The default length of run-off triangle is 15+1 years for all </w:t>
      </w:r>
      <w:proofErr w:type="spellStart"/>
      <w:r w:rsidRPr="004C6BFA">
        <w:rPr>
          <w:rFonts w:ascii="Times New Roman" w:hAnsi="Times New Roman" w:cs="Times New Roman"/>
          <w:sz w:val="20"/>
          <w:szCs w:val="20"/>
        </w:rPr>
        <w:t>LoBs</w:t>
      </w:r>
      <w:proofErr w:type="spellEnd"/>
      <w:r w:rsidRPr="004C6BFA">
        <w:rPr>
          <w:rFonts w:ascii="Times New Roman" w:hAnsi="Times New Roman" w:cs="Times New Roman"/>
          <w:sz w:val="20"/>
          <w:szCs w:val="20"/>
        </w:rPr>
        <w:t xml:space="preserve"> but the reporting requirement is based on the  undertakings’ claims development (if length of the claims settlement cycle is shorter than 15 years, undertakings are required to report according to the internal shorter development).</w:t>
      </w:r>
    </w:p>
    <w:p w14:paraId="0F4C3D22" w14:textId="738C172E" w:rsidR="00903207" w:rsidRPr="004C6BFA" w:rsidRDefault="00903207" w:rsidP="004C6BFA">
      <w:pPr>
        <w:jc w:val="both"/>
        <w:rPr>
          <w:rFonts w:ascii="Times New Roman" w:hAnsi="Times New Roman" w:cs="Times New Roman"/>
          <w:sz w:val="20"/>
          <w:szCs w:val="20"/>
        </w:rPr>
      </w:pPr>
      <w:r w:rsidRPr="004C6BFA">
        <w:rPr>
          <w:rFonts w:ascii="Times New Roman" w:hAnsi="Times New Roman" w:cs="Times New Roman"/>
          <w:sz w:val="20"/>
          <w:szCs w:val="20"/>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on-going reporting will be applied (i.e. the shorter between 15+1 years and the undertakings’ claims settlement cycle).</w:t>
      </w:r>
      <w:ins w:id="108" w:author="Author">
        <w:r w:rsidR="006D3717">
          <w:rPr>
            <w:rFonts w:ascii="Times New Roman" w:hAnsi="Times New Roman" w:cs="Times New Roman"/>
            <w:sz w:val="20"/>
            <w:szCs w:val="20"/>
          </w:rPr>
          <w:t xml:space="preserve"> </w:t>
        </w:r>
      </w:ins>
    </w:p>
    <w:p w14:paraId="7AD1F473" w14:textId="06AA3180" w:rsidR="00903207" w:rsidRPr="004C6BFA" w:rsidDel="00AD4FE6" w:rsidRDefault="00903207">
      <w:pPr>
        <w:spacing w:after="0"/>
        <w:jc w:val="both"/>
        <w:rPr>
          <w:del w:id="109" w:author="Author"/>
          <w:rFonts w:ascii="Times New Roman" w:hAnsi="Times New Roman" w:cs="Times New Roman"/>
          <w:sz w:val="20"/>
          <w:szCs w:val="20"/>
        </w:rPr>
        <w:pPrChange w:id="110" w:author="Author">
          <w:pPr>
            <w:jc w:val="both"/>
          </w:pPr>
        </w:pPrChange>
      </w:pPr>
      <w:del w:id="111" w:author="Author">
        <w:r w:rsidRPr="004C6BFA" w:rsidDel="00AD4FE6">
          <w:rPr>
            <w:rFonts w:ascii="Times New Roman" w:hAnsi="Times New Roman" w:cs="Times New Roman"/>
            <w:sz w:val="20"/>
            <w:szCs w:val="20"/>
          </w:rPr>
          <w:delText>In case of transfer of portfolio or other merger and acquisition operations, undertakings are required to restate the historical data submitted in the first reporting date after the transfer/M&amp;A in order to present consistent data.</w:delText>
        </w:r>
      </w:del>
    </w:p>
    <w:p w14:paraId="26DED8A3" w14:textId="77777777" w:rsidR="00A06801" w:rsidRPr="00A27BEA" w:rsidRDefault="00A06801">
      <w:pPr>
        <w:spacing w:after="0"/>
        <w:jc w:val="both"/>
        <w:rPr>
          <w:ins w:id="112" w:author="Author"/>
          <w:rFonts w:ascii="Times New Roman" w:hAnsi="Times New Roman" w:cs="Times New Roman"/>
          <w:sz w:val="20"/>
          <w:szCs w:val="20"/>
          <w:rPrChange w:id="113" w:author="Author">
            <w:rPr>
              <w:ins w:id="114" w:author="Author"/>
              <w:sz w:val="20"/>
              <w:lang w:val="en-US"/>
            </w:rPr>
          </w:rPrChange>
        </w:rPr>
        <w:pPrChange w:id="115" w:author="Author">
          <w:pPr>
            <w:jc w:val="both"/>
          </w:pPr>
        </w:pPrChange>
      </w:pPr>
      <w:ins w:id="116" w:author="Author">
        <w:r w:rsidRPr="00A27BEA">
          <w:rPr>
            <w:rFonts w:ascii="Times New Roman" w:hAnsi="Times New Roman" w:cs="Times New Roman"/>
            <w:sz w:val="20"/>
            <w:szCs w:val="20"/>
            <w:rPrChange w:id="117" w:author="Author">
              <w:rPr>
                <w:color w:val="1F497D"/>
                <w:sz w:val="20"/>
                <w:u w:val="single"/>
              </w:rPr>
            </w:rPrChange>
          </w:rPr>
          <w:t>All or part of an obligation moves from S.19.01 into S.16.01, when both of the conditions below are met:</w:t>
        </w:r>
      </w:ins>
    </w:p>
    <w:p w14:paraId="4E29A2A8" w14:textId="77777777" w:rsidR="00A06801" w:rsidRPr="00A27BEA" w:rsidRDefault="00A06801" w:rsidP="00A06801">
      <w:pPr>
        <w:pStyle w:val="ListParagraph"/>
        <w:numPr>
          <w:ilvl w:val="0"/>
          <w:numId w:val="12"/>
        </w:numPr>
        <w:spacing w:after="0" w:line="240" w:lineRule="auto"/>
        <w:jc w:val="both"/>
        <w:rPr>
          <w:ins w:id="118" w:author="Author"/>
          <w:rFonts w:ascii="Times New Roman" w:hAnsi="Times New Roman" w:cs="Times New Roman"/>
          <w:sz w:val="20"/>
          <w:rPrChange w:id="119" w:author="Author">
            <w:rPr>
              <w:ins w:id="120" w:author="Author"/>
              <w:sz w:val="20"/>
            </w:rPr>
          </w:rPrChange>
        </w:rPr>
      </w:pPr>
      <w:ins w:id="121" w:author="Author">
        <w:r w:rsidRPr="00A27BEA">
          <w:rPr>
            <w:rFonts w:ascii="Times New Roman" w:hAnsi="Times New Roman" w:cs="Times New Roman"/>
            <w:color w:val="1F497D"/>
            <w:sz w:val="20"/>
            <w:u w:val="single"/>
            <w:rPrChange w:id="122" w:author="Author">
              <w:rPr>
                <w:color w:val="1F497D"/>
                <w:sz w:val="20"/>
                <w:u w:val="single"/>
              </w:rPr>
            </w:rPrChange>
          </w:rPr>
          <w:t>All or part of</w:t>
        </w:r>
        <w:r w:rsidRPr="00A27BEA">
          <w:rPr>
            <w:rFonts w:ascii="Times New Roman" w:hAnsi="Times New Roman" w:cs="Times New Roman"/>
            <w:color w:val="1F497D"/>
            <w:sz w:val="20"/>
            <w:rPrChange w:id="123" w:author="Author">
              <w:rPr>
                <w:color w:val="1F497D"/>
                <w:sz w:val="20"/>
              </w:rPr>
            </w:rPrChange>
          </w:rPr>
          <w:t xml:space="preserve"> </w:t>
        </w:r>
        <w:r w:rsidRPr="00A27BEA">
          <w:rPr>
            <w:rFonts w:ascii="Times New Roman" w:hAnsi="Times New Roman" w:cs="Times New Roman"/>
            <w:sz w:val="20"/>
            <w:rPrChange w:id="124" w:author="Author">
              <w:rPr>
                <w:sz w:val="20"/>
              </w:rPr>
            </w:rPrChange>
          </w:rPr>
          <w:t>the obligation has be</w:t>
        </w:r>
        <w:r w:rsidRPr="00A27BEA">
          <w:rPr>
            <w:rFonts w:ascii="Times New Roman" w:hAnsi="Times New Roman" w:cs="Times New Roman"/>
            <w:color w:val="1F497D"/>
            <w:sz w:val="20"/>
            <w:u w:val="single"/>
            <w:rPrChange w:id="125" w:author="Author">
              <w:rPr>
                <w:color w:val="1F497D"/>
                <w:sz w:val="20"/>
                <w:u w:val="single"/>
              </w:rPr>
            </w:rPrChange>
          </w:rPr>
          <w:t>en</w:t>
        </w:r>
        <w:r w:rsidRPr="00A27BEA">
          <w:rPr>
            <w:rFonts w:ascii="Times New Roman" w:hAnsi="Times New Roman" w:cs="Times New Roman"/>
            <w:sz w:val="20"/>
            <w:rPrChange w:id="126" w:author="Author">
              <w:rPr>
                <w:sz w:val="20"/>
              </w:rPr>
            </w:rPrChange>
          </w:rPr>
          <w:t xml:space="preserve"> </w:t>
        </w:r>
        <w:r w:rsidRPr="00A27BEA">
          <w:rPr>
            <w:rFonts w:ascii="Times New Roman" w:hAnsi="Times New Roman" w:cs="Times New Roman"/>
            <w:color w:val="1F497D"/>
            <w:sz w:val="20"/>
            <w:u w:val="single"/>
            <w:rPrChange w:id="127" w:author="Author">
              <w:rPr>
                <w:color w:val="1F497D"/>
                <w:sz w:val="20"/>
                <w:u w:val="single"/>
              </w:rPr>
            </w:rPrChange>
          </w:rPr>
          <w:t>formally</w:t>
        </w:r>
        <w:r w:rsidRPr="00A27BEA">
          <w:rPr>
            <w:rFonts w:ascii="Times New Roman" w:hAnsi="Times New Roman" w:cs="Times New Roman"/>
            <w:color w:val="1F497D"/>
            <w:sz w:val="20"/>
            <w:rPrChange w:id="128" w:author="Author">
              <w:rPr>
                <w:color w:val="1F497D"/>
                <w:sz w:val="20"/>
              </w:rPr>
            </w:rPrChange>
          </w:rPr>
          <w:t xml:space="preserve"> </w:t>
        </w:r>
        <w:r w:rsidRPr="00A27BEA">
          <w:rPr>
            <w:rFonts w:ascii="Times New Roman" w:hAnsi="Times New Roman" w:cs="Times New Roman"/>
            <w:sz w:val="20"/>
            <w:rPrChange w:id="129" w:author="Author">
              <w:rPr>
                <w:sz w:val="20"/>
              </w:rPr>
            </w:rPrChange>
          </w:rPr>
          <w:t>settled as an annuity; and</w:t>
        </w:r>
      </w:ins>
    </w:p>
    <w:p w14:paraId="2E51DEC6" w14:textId="77777777" w:rsidR="00A06801" w:rsidRPr="00A27BEA" w:rsidRDefault="00A06801">
      <w:pPr>
        <w:pStyle w:val="ListParagraph"/>
        <w:numPr>
          <w:ilvl w:val="0"/>
          <w:numId w:val="12"/>
        </w:numPr>
        <w:spacing w:after="240" w:line="240" w:lineRule="auto"/>
        <w:ind w:left="714" w:hanging="357"/>
        <w:jc w:val="both"/>
        <w:rPr>
          <w:ins w:id="130" w:author="Author"/>
          <w:rFonts w:ascii="Times New Roman" w:hAnsi="Times New Roman" w:cs="Times New Roman"/>
          <w:sz w:val="20"/>
          <w:rPrChange w:id="131" w:author="Author">
            <w:rPr>
              <w:ins w:id="132" w:author="Author"/>
              <w:sz w:val="20"/>
            </w:rPr>
          </w:rPrChange>
        </w:rPr>
        <w:pPrChange w:id="133" w:author="Author">
          <w:pPr>
            <w:pStyle w:val="ListParagraph"/>
            <w:numPr>
              <w:numId w:val="12"/>
            </w:numPr>
            <w:spacing w:after="0" w:line="240" w:lineRule="auto"/>
            <w:ind w:hanging="360"/>
            <w:jc w:val="both"/>
          </w:pPr>
        </w:pPrChange>
      </w:pPr>
      <w:proofErr w:type="gramStart"/>
      <w:ins w:id="134" w:author="Author">
        <w:r w:rsidRPr="00A27BEA">
          <w:rPr>
            <w:rFonts w:ascii="Times New Roman" w:hAnsi="Times New Roman" w:cs="Times New Roman"/>
            <w:sz w:val="20"/>
            <w:rPrChange w:id="135" w:author="Author">
              <w:rPr>
                <w:sz w:val="20"/>
              </w:rPr>
            </w:rPrChange>
          </w:rPr>
          <w:t>a</w:t>
        </w:r>
        <w:proofErr w:type="gramEnd"/>
        <w:r w:rsidRPr="00A27BEA">
          <w:rPr>
            <w:rFonts w:ascii="Times New Roman" w:hAnsi="Times New Roman" w:cs="Times New Roman"/>
            <w:sz w:val="20"/>
            <w:rPrChange w:id="136" w:author="Author">
              <w:rPr>
                <w:sz w:val="20"/>
              </w:rPr>
            </w:rPrChange>
          </w:rPr>
          <w:t xml:space="preserve"> </w:t>
        </w:r>
        <w:r w:rsidRPr="00A27BEA">
          <w:rPr>
            <w:rFonts w:ascii="Times New Roman" w:hAnsi="Times New Roman" w:cs="Times New Roman"/>
            <w:color w:val="1F497D"/>
            <w:sz w:val="20"/>
            <w:u w:val="single"/>
            <w:rPrChange w:id="137" w:author="Author">
              <w:rPr>
                <w:color w:val="1F497D"/>
                <w:sz w:val="20"/>
                <w:u w:val="single"/>
              </w:rPr>
            </w:rPrChange>
          </w:rPr>
          <w:t>best estimate of an obligation formally settled as an annuity</w:t>
        </w:r>
        <w:r w:rsidRPr="00A27BEA">
          <w:rPr>
            <w:rFonts w:ascii="Times New Roman" w:hAnsi="Times New Roman" w:cs="Times New Roman"/>
            <w:color w:val="1F497D"/>
            <w:sz w:val="20"/>
            <w:rPrChange w:id="138" w:author="Author">
              <w:rPr>
                <w:color w:val="1F497D"/>
                <w:sz w:val="20"/>
              </w:rPr>
            </w:rPrChange>
          </w:rPr>
          <w:t xml:space="preserve"> </w:t>
        </w:r>
        <w:r w:rsidRPr="00A27BEA">
          <w:rPr>
            <w:rFonts w:ascii="Times New Roman" w:hAnsi="Times New Roman" w:cs="Times New Roman"/>
            <w:sz w:val="20"/>
            <w:rPrChange w:id="139" w:author="Author">
              <w:rPr>
                <w:sz w:val="20"/>
              </w:rPr>
            </w:rPrChange>
          </w:rPr>
          <w:t xml:space="preserve">can be established using life techniques. </w:t>
        </w:r>
      </w:ins>
    </w:p>
    <w:p w14:paraId="788807EA" w14:textId="0F51B972" w:rsidR="00C328B2" w:rsidDel="00E61D46" w:rsidRDefault="00C328B2" w:rsidP="00A06801">
      <w:pPr>
        <w:jc w:val="both"/>
        <w:rPr>
          <w:del w:id="140" w:author="Author"/>
          <w:sz w:val="20"/>
          <w:szCs w:val="20"/>
          <w:lang w:val="en-US"/>
        </w:rPr>
      </w:pPr>
    </w:p>
    <w:p w14:paraId="38D02A07" w14:textId="7A8D1F98" w:rsidR="00A06801" w:rsidRPr="00A27BEA" w:rsidRDefault="00A06801" w:rsidP="00A06801">
      <w:pPr>
        <w:jc w:val="both"/>
        <w:rPr>
          <w:ins w:id="141" w:author="Author"/>
          <w:rFonts w:ascii="Times New Roman" w:hAnsi="Times New Roman" w:cs="Times New Roman"/>
          <w:sz w:val="20"/>
          <w:szCs w:val="20"/>
          <w:rPrChange w:id="142" w:author="Author">
            <w:rPr>
              <w:ins w:id="143" w:author="Author"/>
              <w:sz w:val="20"/>
              <w:szCs w:val="20"/>
              <w:lang w:val="en-US"/>
            </w:rPr>
          </w:rPrChange>
        </w:rPr>
      </w:pPr>
      <w:ins w:id="144" w:author="Author">
        <w:del w:id="145" w:author="Author">
          <w:r w:rsidRPr="00A27BEA" w:rsidDel="00E61D46">
            <w:rPr>
              <w:rFonts w:ascii="Times New Roman" w:hAnsi="Times New Roman" w:cs="Times New Roman"/>
              <w:sz w:val="20"/>
              <w:szCs w:val="20"/>
              <w:rPrChange w:id="146" w:author="Author">
                <w:rPr>
                  <w:sz w:val="20"/>
                  <w:szCs w:val="20"/>
                  <w:lang w:val="en-US"/>
                </w:rPr>
              </w:rPrChange>
            </w:rPr>
            <w:delText>(‘f</w:delText>
          </w:r>
        </w:del>
        <w:proofErr w:type="gramStart"/>
        <w:r w:rsidR="00E61D46">
          <w:rPr>
            <w:rFonts w:ascii="Times New Roman" w:hAnsi="Times New Roman" w:cs="Times New Roman"/>
            <w:sz w:val="20"/>
            <w:szCs w:val="20"/>
          </w:rPr>
          <w:t>F</w:t>
        </w:r>
        <w:r w:rsidRPr="00A27BEA">
          <w:rPr>
            <w:rFonts w:ascii="Times New Roman" w:hAnsi="Times New Roman" w:cs="Times New Roman"/>
            <w:sz w:val="20"/>
            <w:szCs w:val="20"/>
            <w:rPrChange w:id="147" w:author="Author">
              <w:rPr>
                <w:sz w:val="20"/>
                <w:szCs w:val="20"/>
                <w:lang w:val="en-US"/>
              </w:rPr>
            </w:rPrChange>
          </w:rPr>
          <w:t>ormally settled as an annuity</w:t>
        </w:r>
        <w:del w:id="148" w:author="Author">
          <w:r w:rsidRPr="00A27BEA" w:rsidDel="00E61D46">
            <w:rPr>
              <w:rFonts w:ascii="Times New Roman" w:hAnsi="Times New Roman" w:cs="Times New Roman"/>
              <w:sz w:val="20"/>
              <w:szCs w:val="20"/>
              <w:rPrChange w:id="149" w:author="Author">
                <w:rPr>
                  <w:sz w:val="20"/>
                  <w:szCs w:val="20"/>
                  <w:lang w:val="en-US"/>
                </w:rPr>
              </w:rPrChange>
            </w:rPr>
            <w:delText>’</w:delText>
          </w:r>
        </w:del>
        <w:r w:rsidRPr="00A27BEA">
          <w:rPr>
            <w:rFonts w:ascii="Times New Roman" w:hAnsi="Times New Roman" w:cs="Times New Roman"/>
            <w:sz w:val="20"/>
            <w:szCs w:val="20"/>
            <w:rPrChange w:id="150" w:author="Author">
              <w:rPr>
                <w:sz w:val="20"/>
                <w:szCs w:val="20"/>
                <w:lang w:val="en-US"/>
              </w:rPr>
            </w:rPrChange>
          </w:rPr>
          <w:t xml:space="preserve"> typically means that a legal process has ordered that the beneficiary is to receive payments as an annuity.</w:t>
        </w:r>
        <w:proofErr w:type="gramEnd"/>
        <w:del w:id="151" w:author="Author">
          <w:r w:rsidRPr="00A27BEA" w:rsidDel="00E61D46">
            <w:rPr>
              <w:rFonts w:ascii="Times New Roman" w:hAnsi="Times New Roman" w:cs="Times New Roman"/>
              <w:sz w:val="20"/>
              <w:szCs w:val="20"/>
              <w:rPrChange w:id="152" w:author="Author">
                <w:rPr>
                  <w:sz w:val="20"/>
                  <w:szCs w:val="20"/>
                  <w:lang w:val="en-US"/>
                </w:rPr>
              </w:rPrChange>
            </w:rPr>
            <w:delText>)</w:delText>
          </w:r>
        </w:del>
        <w:r w:rsidRPr="00A27BEA">
          <w:rPr>
            <w:rFonts w:ascii="Times New Roman" w:hAnsi="Times New Roman" w:cs="Times New Roman"/>
            <w:sz w:val="20"/>
            <w:szCs w:val="20"/>
            <w:rPrChange w:id="153" w:author="Author">
              <w:rPr>
                <w:sz w:val="20"/>
                <w:szCs w:val="20"/>
                <w:lang w:val="en-US"/>
              </w:rPr>
            </w:rPrChange>
          </w:rPr>
          <w:t xml:space="preserve"> </w:t>
        </w:r>
      </w:ins>
    </w:p>
    <w:p w14:paraId="030DEF61" w14:textId="17FED931" w:rsidR="00AD4FE6" w:rsidRPr="004C6BFA" w:rsidDel="00A06801" w:rsidRDefault="00AD4FE6" w:rsidP="00AD4FE6">
      <w:pPr>
        <w:autoSpaceDE w:val="0"/>
        <w:autoSpaceDN w:val="0"/>
        <w:adjustRightInd w:val="0"/>
        <w:jc w:val="both"/>
        <w:rPr>
          <w:del w:id="154" w:author="Author"/>
          <w:rFonts w:ascii="Times New Roman" w:hAnsi="Times New Roman" w:cs="Times New Roman"/>
          <w:sz w:val="20"/>
          <w:szCs w:val="20"/>
          <w:lang w:val="en-US"/>
        </w:rPr>
      </w:pPr>
      <w:moveToRangeStart w:id="155" w:author="Author" w:name="move420510653"/>
      <w:moveTo w:id="156" w:author="Author">
        <w:del w:id="157" w:author="Author">
          <w:r w:rsidRPr="004C6BFA" w:rsidDel="00A06801">
            <w:rPr>
              <w:rFonts w:ascii="Times New Roman" w:hAnsi="Times New Roman" w:cs="Times New Roman"/>
              <w:sz w:val="20"/>
              <w:szCs w:val="20"/>
              <w:lang w:val="en-US"/>
            </w:rPr>
            <w:lastRenderedPageBreak/>
            <w:delText xml:space="preserve">The annuity claims provision to be reported only in S.16.01 is the amount of the annuity when established for the first time using life techniques. All claims payments made in respect of this claim (annuity payments or lump sum payments) following this will be reported in </w:delText>
          </w:r>
          <w:r w:rsidRPr="00463D7C" w:rsidDel="00A06801">
            <w:rPr>
              <w:rFonts w:ascii="Times New Roman" w:hAnsi="Times New Roman" w:cs="Times New Roman"/>
              <w:sz w:val="20"/>
              <w:szCs w:val="20"/>
              <w:lang w:val="en-US"/>
            </w:rPr>
            <w:delText>S.16.01</w:delText>
          </w:r>
          <w:r w:rsidRPr="004C6BFA" w:rsidDel="00A06801">
            <w:rPr>
              <w:rFonts w:ascii="Times New Roman" w:hAnsi="Times New Roman" w:cs="Times New Roman"/>
              <w:sz w:val="20"/>
              <w:szCs w:val="20"/>
              <w:lang w:val="en-US"/>
            </w:rPr>
            <w:delText xml:space="preserve"> only.</w:delText>
          </w:r>
        </w:del>
      </w:moveTo>
    </w:p>
    <w:moveToRangeEnd w:id="155"/>
    <w:p w14:paraId="639BDB55" w14:textId="6FBFFD25" w:rsidR="00903207" w:rsidRPr="004C6BFA" w:rsidDel="00A816E8" w:rsidRDefault="00903207" w:rsidP="004C6BFA">
      <w:pPr>
        <w:jc w:val="both"/>
        <w:rPr>
          <w:del w:id="158" w:author="Author"/>
          <w:rFonts w:ascii="Times New Roman" w:hAnsi="Times New Roman" w:cs="Times New Roman"/>
          <w:sz w:val="20"/>
          <w:szCs w:val="20"/>
        </w:rPr>
      </w:pPr>
      <w:del w:id="159" w:author="Author">
        <w:r w:rsidRPr="004C6BFA" w:rsidDel="00A816E8">
          <w:rPr>
            <w:rFonts w:ascii="Times New Roman" w:hAnsi="Times New Roman" w:cs="Times New Roman"/>
            <w:sz w:val="20"/>
            <w:szCs w:val="20"/>
          </w:rPr>
          <w:delText xml:space="preserve">The template is interlinked to Life template </w:delText>
        </w:r>
        <w:r w:rsidR="003751E7" w:rsidDel="00A816E8">
          <w:rPr>
            <w:rFonts w:ascii="Times New Roman" w:hAnsi="Times New Roman" w:cs="Times New Roman"/>
            <w:sz w:val="20"/>
            <w:szCs w:val="20"/>
          </w:rPr>
          <w:delText>S.16.01</w:delText>
        </w:r>
        <w:r w:rsidRPr="004C6BFA" w:rsidDel="00A816E8">
          <w:rPr>
            <w:rFonts w:ascii="Times New Roman" w:hAnsi="Times New Roman" w:cs="Times New Roman"/>
            <w:sz w:val="20"/>
            <w:szCs w:val="20"/>
          </w:rPr>
          <w:delText xml:space="preserve"> and the LOGs for both templates </w:delText>
        </w:r>
        <w:r w:rsidR="00D973A3" w:rsidDel="00A816E8">
          <w:rPr>
            <w:rFonts w:ascii="Times New Roman" w:hAnsi="Times New Roman" w:cs="Times New Roman"/>
            <w:sz w:val="20"/>
            <w:szCs w:val="20"/>
          </w:rPr>
          <w:delText>shall</w:delText>
        </w:r>
        <w:r w:rsidRPr="004C6BFA" w:rsidDel="00A816E8">
          <w:rPr>
            <w:rFonts w:ascii="Times New Roman" w:hAnsi="Times New Roman" w:cs="Times New Roman"/>
            <w:sz w:val="20"/>
            <w:szCs w:val="20"/>
          </w:rPr>
          <w:delText xml:space="preserve"> be read in conjunction, in particular regarding the issues of reporting of the IBNR and of the conditions for the transfer of provisions to </w:delText>
        </w:r>
        <w:r w:rsidR="003751E7" w:rsidDel="00A816E8">
          <w:rPr>
            <w:rFonts w:ascii="Times New Roman" w:hAnsi="Times New Roman" w:cs="Times New Roman"/>
            <w:sz w:val="20"/>
            <w:szCs w:val="20"/>
          </w:rPr>
          <w:delText>S.16.01</w:delText>
        </w:r>
        <w:r w:rsidRPr="004C6BFA" w:rsidDel="00A816E8">
          <w:rPr>
            <w:rFonts w:ascii="Times New Roman" w:hAnsi="Times New Roman" w:cs="Times New Roman"/>
            <w:sz w:val="20"/>
            <w:szCs w:val="20"/>
          </w:rPr>
          <w:delText>.</w:delText>
        </w:r>
      </w:del>
    </w:p>
    <w:p w14:paraId="6D3A39F2" w14:textId="63AE9624" w:rsidR="00903207" w:rsidRPr="004C6BFA" w:rsidDel="00A06801" w:rsidRDefault="00903207" w:rsidP="004C6BFA">
      <w:pPr>
        <w:jc w:val="both"/>
        <w:rPr>
          <w:del w:id="160" w:author="Author"/>
          <w:rFonts w:ascii="Times New Roman" w:hAnsi="Times New Roman" w:cs="Times New Roman"/>
          <w:sz w:val="20"/>
          <w:szCs w:val="20"/>
        </w:rPr>
      </w:pPr>
      <w:del w:id="161" w:author="Author">
        <w:r w:rsidRPr="004C6BFA" w:rsidDel="00A06801">
          <w:rPr>
            <w:rFonts w:ascii="Times New Roman" w:hAnsi="Times New Roman" w:cs="Times New Roman"/>
            <w:sz w:val="20"/>
            <w:szCs w:val="20"/>
          </w:rPr>
          <w:delText xml:space="preserve">The annuity claims provision to be moved to template </w:delText>
        </w:r>
        <w:r w:rsidR="003751E7" w:rsidDel="00A06801">
          <w:rPr>
            <w:rFonts w:ascii="Times New Roman" w:hAnsi="Times New Roman" w:cs="Times New Roman"/>
            <w:sz w:val="20"/>
            <w:szCs w:val="20"/>
          </w:rPr>
          <w:delText>S.16.01</w:delText>
        </w:r>
        <w:r w:rsidRPr="004C6BFA" w:rsidDel="00A06801">
          <w:rPr>
            <w:rFonts w:ascii="Times New Roman" w:hAnsi="Times New Roman" w:cs="Times New Roman"/>
            <w:sz w:val="20"/>
            <w:szCs w:val="20"/>
          </w:rPr>
          <w:delText xml:space="preserve"> is the amount of the annuity when established for the first time using life techniques.  All claims payments made in respect of this claim (annuity payments or lump sum payments) following this will be reported in </w:delText>
        </w:r>
        <w:r w:rsidR="003751E7" w:rsidDel="00A06801">
          <w:rPr>
            <w:rFonts w:ascii="Times New Roman" w:hAnsi="Times New Roman" w:cs="Times New Roman"/>
            <w:sz w:val="20"/>
            <w:szCs w:val="20"/>
          </w:rPr>
          <w:delText>S.16.01</w:delText>
        </w:r>
        <w:r w:rsidRPr="004C6BFA" w:rsidDel="00A06801">
          <w:rPr>
            <w:rFonts w:ascii="Times New Roman" w:hAnsi="Times New Roman" w:cs="Times New Roman"/>
            <w:sz w:val="20"/>
            <w:szCs w:val="20"/>
          </w:rPr>
          <w:delText xml:space="preserve"> only.</w:delText>
        </w:r>
      </w:del>
    </w:p>
    <w:p w14:paraId="6DCDF298" w14:textId="7709AB20" w:rsidR="00903207" w:rsidRPr="004C6BFA" w:rsidRDefault="00903207" w:rsidP="004C6BFA">
      <w:pPr>
        <w:spacing w:after="0"/>
        <w:jc w:val="both"/>
        <w:rPr>
          <w:rFonts w:ascii="Times New Roman" w:hAnsi="Times New Roman" w:cs="Times New Roman"/>
          <w:sz w:val="20"/>
          <w:szCs w:val="20"/>
        </w:rPr>
      </w:pPr>
      <w:r w:rsidRPr="004C6BFA">
        <w:rPr>
          <w:rFonts w:ascii="Times New Roman" w:hAnsi="Times New Roman" w:cs="Times New Roman"/>
          <w:sz w:val="20"/>
          <w:szCs w:val="20"/>
        </w:rPr>
        <w:t xml:space="preserve">The sum of provisions in templates </w:t>
      </w:r>
      <w:r w:rsidR="003751E7">
        <w:rPr>
          <w:rFonts w:ascii="Times New Roman" w:hAnsi="Times New Roman" w:cs="Times New Roman"/>
          <w:sz w:val="20"/>
          <w:szCs w:val="20"/>
        </w:rPr>
        <w:t>S.16.01</w:t>
      </w:r>
      <w:r w:rsidRPr="004C6BFA">
        <w:rPr>
          <w:rFonts w:ascii="Times New Roman" w:hAnsi="Times New Roman" w:cs="Times New Roman"/>
          <w:sz w:val="20"/>
          <w:szCs w:val="20"/>
        </w:rPr>
        <w:t xml:space="preserve"> and</w:t>
      </w:r>
      <w:r w:rsidR="003751E7">
        <w:rPr>
          <w:rFonts w:ascii="Times New Roman" w:hAnsi="Times New Roman" w:cs="Times New Roman"/>
          <w:sz w:val="20"/>
          <w:szCs w:val="20"/>
        </w:rPr>
        <w:t xml:space="preserve"> S.19.01</w:t>
      </w:r>
      <w:r w:rsidRPr="004C6BFA">
        <w:rPr>
          <w:rFonts w:ascii="Times New Roman" w:hAnsi="Times New Roman" w:cs="Times New Roman"/>
          <w:sz w:val="20"/>
          <w:szCs w:val="20"/>
        </w:rPr>
        <w:t xml:space="preserve"> for one non-life </w:t>
      </w:r>
      <w:proofErr w:type="spellStart"/>
      <w:r w:rsidRPr="004C6BFA">
        <w:rPr>
          <w:rFonts w:ascii="Times New Roman" w:hAnsi="Times New Roman" w:cs="Times New Roman"/>
          <w:sz w:val="20"/>
          <w:szCs w:val="20"/>
        </w:rPr>
        <w:t>LoB</w:t>
      </w:r>
      <w:proofErr w:type="spellEnd"/>
      <w:r w:rsidRPr="004C6BFA">
        <w:rPr>
          <w:rFonts w:ascii="Times New Roman" w:hAnsi="Times New Roman" w:cs="Times New Roman"/>
          <w:sz w:val="20"/>
          <w:szCs w:val="20"/>
        </w:rPr>
        <w:t xml:space="preserve"> represents the total claims reserves originating from this </w:t>
      </w:r>
      <w:proofErr w:type="spellStart"/>
      <w:r w:rsidRPr="004C6BFA">
        <w:rPr>
          <w:rFonts w:ascii="Times New Roman" w:hAnsi="Times New Roman" w:cs="Times New Roman"/>
          <w:sz w:val="20"/>
          <w:szCs w:val="20"/>
        </w:rPr>
        <w:t>LoB</w:t>
      </w:r>
      <w:proofErr w:type="spellEnd"/>
      <w:r w:rsidRPr="004C6BFA">
        <w:rPr>
          <w:rFonts w:ascii="Times New Roman" w:hAnsi="Times New Roman" w:cs="Times New Roman"/>
          <w:sz w:val="20"/>
          <w:szCs w:val="20"/>
        </w:rPr>
        <w:t>.</w:t>
      </w:r>
    </w:p>
    <w:p w14:paraId="10E0B0D3" w14:textId="2BE63EC3" w:rsidR="00F43890" w:rsidRPr="004C6BFA" w:rsidDel="00E61D46" w:rsidRDefault="00F43890" w:rsidP="004C6BFA">
      <w:pPr>
        <w:jc w:val="both"/>
        <w:rPr>
          <w:del w:id="162" w:author="Author"/>
          <w:rFonts w:ascii="Times New Roman" w:hAnsi="Times New Roman" w:cs="Times New Roman"/>
          <w:sz w:val="20"/>
          <w:szCs w:val="20"/>
          <w:lang w:val="en-US"/>
        </w:rPr>
      </w:pPr>
    </w:p>
    <w:tbl>
      <w:tblPr>
        <w:tblStyle w:val="TableGrid"/>
        <w:tblW w:w="9288" w:type="dxa"/>
        <w:tblLook w:val="04A0" w:firstRow="1" w:lastRow="0" w:firstColumn="1" w:lastColumn="0" w:noHBand="0" w:noVBand="1"/>
      </w:tblPr>
      <w:tblGrid>
        <w:gridCol w:w="1339"/>
        <w:gridCol w:w="2123"/>
        <w:gridCol w:w="5780"/>
        <w:gridCol w:w="46"/>
        <w:tblGridChange w:id="163">
          <w:tblGrid>
            <w:gridCol w:w="1253"/>
            <w:gridCol w:w="86"/>
            <w:gridCol w:w="2052"/>
            <w:gridCol w:w="71"/>
            <w:gridCol w:w="5780"/>
            <w:gridCol w:w="46"/>
          </w:tblGrid>
        </w:tblGridChange>
      </w:tblGrid>
      <w:tr w:rsidR="003E35F1" w:rsidRPr="00AB2CE4" w14:paraId="7E31DEC2" w14:textId="77777777" w:rsidTr="00841EBD">
        <w:trPr>
          <w:gridAfter w:val="1"/>
          <w:wAfter w:w="46" w:type="dxa"/>
          <w:trHeight w:val="315"/>
        </w:trPr>
        <w:tc>
          <w:tcPr>
            <w:tcW w:w="1339" w:type="dxa"/>
            <w:tcBorders>
              <w:top w:val="nil"/>
              <w:left w:val="nil"/>
              <w:bottom w:val="nil"/>
              <w:right w:val="nil"/>
            </w:tcBorders>
            <w:hideMark/>
          </w:tcPr>
          <w:p w14:paraId="123AD5C3" w14:textId="77777777" w:rsidR="003E35F1" w:rsidRPr="004C6BFA" w:rsidRDefault="003E35F1" w:rsidP="004C6BFA">
            <w:pPr>
              <w:spacing w:after="200" w:line="276" w:lineRule="auto"/>
              <w:jc w:val="center"/>
              <w:rPr>
                <w:rFonts w:ascii="Times New Roman" w:hAnsi="Times New Roman" w:cs="Times New Roman"/>
                <w:b/>
                <w:bCs/>
                <w:sz w:val="20"/>
                <w:szCs w:val="20"/>
              </w:rPr>
            </w:pPr>
          </w:p>
        </w:tc>
        <w:tc>
          <w:tcPr>
            <w:tcW w:w="2123" w:type="dxa"/>
            <w:tcBorders>
              <w:top w:val="nil"/>
              <w:left w:val="nil"/>
              <w:bottom w:val="nil"/>
              <w:right w:val="nil"/>
            </w:tcBorders>
            <w:hideMark/>
          </w:tcPr>
          <w:p w14:paraId="76276477" w14:textId="77777777" w:rsidR="003E35F1" w:rsidRPr="004C6BFA" w:rsidRDefault="003E35F1" w:rsidP="004C6BFA">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ITEM</w:t>
            </w:r>
          </w:p>
        </w:tc>
        <w:tc>
          <w:tcPr>
            <w:tcW w:w="5780" w:type="dxa"/>
            <w:tcBorders>
              <w:top w:val="nil"/>
              <w:left w:val="nil"/>
              <w:bottom w:val="nil"/>
              <w:right w:val="nil"/>
            </w:tcBorders>
            <w:hideMark/>
          </w:tcPr>
          <w:p w14:paraId="60462622" w14:textId="77777777" w:rsidR="003E35F1" w:rsidRPr="004C6BFA" w:rsidRDefault="003E35F1" w:rsidP="004C6BFA">
            <w:pPr>
              <w:spacing w:after="200" w:line="276" w:lineRule="auto"/>
              <w:jc w:val="center"/>
              <w:rPr>
                <w:rFonts w:ascii="Times New Roman" w:hAnsi="Times New Roman" w:cs="Times New Roman"/>
                <w:b/>
                <w:bCs/>
                <w:sz w:val="20"/>
                <w:szCs w:val="20"/>
              </w:rPr>
            </w:pPr>
            <w:r w:rsidRPr="004C6BFA">
              <w:rPr>
                <w:rFonts w:ascii="Times New Roman" w:hAnsi="Times New Roman" w:cs="Times New Roman"/>
                <w:b/>
                <w:bCs/>
                <w:sz w:val="20"/>
                <w:szCs w:val="20"/>
              </w:rPr>
              <w:t>INSTRUCTIONS</w:t>
            </w:r>
          </w:p>
        </w:tc>
      </w:tr>
      <w:tr w:rsidR="003E35F1" w:rsidRPr="00463D7C" w14:paraId="2721480A" w14:textId="77777777" w:rsidTr="00841EBD">
        <w:trPr>
          <w:gridAfter w:val="1"/>
          <w:wAfter w:w="46" w:type="dxa"/>
          <w:trHeight w:val="330"/>
        </w:trPr>
        <w:tc>
          <w:tcPr>
            <w:tcW w:w="1339" w:type="dxa"/>
            <w:hideMark/>
          </w:tcPr>
          <w:p w14:paraId="3670209A" w14:textId="77777777" w:rsidR="00E65F89" w:rsidRPr="00463D7C" w:rsidRDefault="00E65F89">
            <w:pPr>
              <w:rPr>
                <w:rFonts w:ascii="Times New Roman" w:hAnsi="Times New Roman" w:cs="Times New Roman"/>
                <w:sz w:val="20"/>
                <w:szCs w:val="20"/>
              </w:rPr>
            </w:pPr>
            <w:r w:rsidRPr="00463D7C">
              <w:rPr>
                <w:rFonts w:ascii="Times New Roman" w:hAnsi="Times New Roman" w:cs="Times New Roman"/>
                <w:sz w:val="20"/>
                <w:szCs w:val="20"/>
              </w:rPr>
              <w:t>Z0010</w:t>
            </w:r>
          </w:p>
          <w:p w14:paraId="069F8ACB" w14:textId="77777777" w:rsidR="003E35F1" w:rsidRPr="004C6BFA" w:rsidRDefault="00E65F89">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w:t>
            </w:r>
            <w:r w:rsidR="003E35F1" w:rsidRPr="004C6BFA">
              <w:rPr>
                <w:rFonts w:ascii="Times New Roman" w:hAnsi="Times New Roman" w:cs="Times New Roman"/>
                <w:sz w:val="20"/>
                <w:szCs w:val="20"/>
              </w:rPr>
              <w:t>A00</w:t>
            </w:r>
            <w:r w:rsidRPr="00463D7C">
              <w:rPr>
                <w:rFonts w:ascii="Times New Roman" w:hAnsi="Times New Roman" w:cs="Times New Roman"/>
                <w:sz w:val="20"/>
                <w:szCs w:val="20"/>
              </w:rPr>
              <w:t>)</w:t>
            </w:r>
          </w:p>
        </w:tc>
        <w:tc>
          <w:tcPr>
            <w:tcW w:w="2123" w:type="dxa"/>
            <w:hideMark/>
          </w:tcPr>
          <w:p w14:paraId="319C2EDE" w14:textId="77777777" w:rsidR="003E35F1" w:rsidRPr="004C6BFA" w:rsidRDefault="003E35F1">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Line of Business</w:t>
            </w:r>
          </w:p>
        </w:tc>
        <w:tc>
          <w:tcPr>
            <w:tcW w:w="5780" w:type="dxa"/>
            <w:hideMark/>
          </w:tcPr>
          <w:p w14:paraId="364DD428" w14:textId="77777777" w:rsidR="00743C68" w:rsidRPr="00E3273B" w:rsidRDefault="003E35F1" w:rsidP="00743C68">
            <w:pPr>
              <w:rPr>
                <w:rFonts w:ascii="Times New Roman" w:hAnsi="Times New Roman" w:cs="Times New Roman"/>
                <w:sz w:val="20"/>
                <w:szCs w:val="20"/>
              </w:rPr>
            </w:pPr>
            <w:r w:rsidRPr="004C6BFA">
              <w:rPr>
                <w:rFonts w:ascii="Times New Roman" w:hAnsi="Times New Roman" w:cs="Times New Roman"/>
                <w:sz w:val="20"/>
                <w:szCs w:val="20"/>
              </w:rPr>
              <w:t>Identification of the line of business reported</w:t>
            </w:r>
            <w:r w:rsidR="00743C68">
              <w:rPr>
                <w:rFonts w:ascii="Times New Roman" w:hAnsi="Times New Roman" w:cs="Times New Roman"/>
                <w:sz w:val="20"/>
                <w:szCs w:val="20"/>
              </w:rPr>
              <w:t xml:space="preserve">. </w:t>
            </w:r>
            <w:r w:rsidR="00743C68" w:rsidRPr="00E3273B">
              <w:rPr>
                <w:rFonts w:ascii="Times New Roman" w:hAnsi="Times New Roman" w:cs="Times New Roman"/>
                <w:sz w:val="20"/>
                <w:szCs w:val="20"/>
              </w:rPr>
              <w:t>The following close</w:t>
            </w:r>
            <w:r w:rsidR="00743C68">
              <w:rPr>
                <w:rFonts w:ascii="Times New Roman" w:hAnsi="Times New Roman" w:cs="Times New Roman"/>
                <w:sz w:val="20"/>
                <w:szCs w:val="20"/>
              </w:rPr>
              <w:t>d</w:t>
            </w:r>
            <w:r w:rsidR="00743C68" w:rsidRPr="00E3273B">
              <w:rPr>
                <w:rFonts w:ascii="Times New Roman" w:hAnsi="Times New Roman" w:cs="Times New Roman"/>
                <w:sz w:val="20"/>
                <w:szCs w:val="20"/>
              </w:rPr>
              <w:t xml:space="preserve"> list shall be used:</w:t>
            </w:r>
          </w:p>
          <w:p w14:paraId="62D0D387" w14:textId="6F5DDD6F"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1 </w:t>
            </w:r>
            <w:del w:id="164" w:author="Author">
              <w:r w:rsidDel="00B23BDC">
                <w:rPr>
                  <w:rFonts w:ascii="Times New Roman" w:hAnsi="Times New Roman" w:cs="Times New Roman"/>
                  <w:sz w:val="20"/>
                  <w:szCs w:val="20"/>
                </w:rPr>
                <w:delText>-</w:delText>
              </w:r>
            </w:del>
            <w:ins w:id="165"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66" w:author="Author">
              <w:r w:rsidR="00B23BDC">
                <w:rPr>
                  <w:rFonts w:ascii="Times New Roman" w:hAnsi="Times New Roman" w:cs="Times New Roman"/>
                  <w:sz w:val="20"/>
                  <w:szCs w:val="20"/>
                </w:rPr>
                <w:t xml:space="preserve">1 and 13 </w:t>
              </w:r>
            </w:ins>
            <w:r w:rsidRPr="00E3273B">
              <w:rPr>
                <w:rFonts w:ascii="Times New Roman" w:hAnsi="Times New Roman" w:cs="Times New Roman"/>
                <w:sz w:val="20"/>
                <w:szCs w:val="20"/>
              </w:rPr>
              <w:t>Medical expense insurance</w:t>
            </w:r>
          </w:p>
          <w:p w14:paraId="004FC973" w14:textId="1F9F784B"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 xml:space="preserve">2 </w:t>
            </w:r>
            <w:del w:id="167" w:author="Author">
              <w:r w:rsidDel="00B23BDC">
                <w:rPr>
                  <w:rFonts w:ascii="Times New Roman" w:hAnsi="Times New Roman" w:cs="Times New Roman"/>
                  <w:sz w:val="20"/>
                  <w:szCs w:val="20"/>
                </w:rPr>
                <w:delText>-</w:delText>
              </w:r>
            </w:del>
            <w:ins w:id="168"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69" w:author="Author">
              <w:r w:rsidR="00B23BDC">
                <w:rPr>
                  <w:rFonts w:ascii="Times New Roman" w:hAnsi="Times New Roman" w:cs="Times New Roman"/>
                  <w:sz w:val="20"/>
                  <w:szCs w:val="20"/>
                </w:rPr>
                <w:t xml:space="preserve">2 and 14 </w:t>
              </w:r>
            </w:ins>
            <w:r w:rsidRPr="00E3273B">
              <w:rPr>
                <w:rFonts w:ascii="Times New Roman" w:hAnsi="Times New Roman" w:cs="Times New Roman"/>
                <w:sz w:val="20"/>
                <w:szCs w:val="20"/>
              </w:rPr>
              <w:t>Income protection insurance</w:t>
            </w:r>
          </w:p>
          <w:p w14:paraId="0FEFE75E" w14:textId="39001073"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w:t>
            </w:r>
            <w:del w:id="170" w:author="Author">
              <w:r w:rsidDel="00B23BDC">
                <w:rPr>
                  <w:rFonts w:ascii="Times New Roman" w:hAnsi="Times New Roman" w:cs="Times New Roman"/>
                  <w:sz w:val="20"/>
                  <w:szCs w:val="20"/>
                </w:rPr>
                <w:delText>-</w:delText>
              </w:r>
            </w:del>
            <w:ins w:id="171"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72" w:author="Author">
              <w:r w:rsidR="00B23BDC">
                <w:rPr>
                  <w:rFonts w:ascii="Times New Roman" w:hAnsi="Times New Roman" w:cs="Times New Roman"/>
                  <w:sz w:val="20"/>
                  <w:szCs w:val="20"/>
                </w:rPr>
                <w:t xml:space="preserve">3 and 15 </w:t>
              </w:r>
            </w:ins>
            <w:r w:rsidRPr="00E3273B">
              <w:rPr>
                <w:rFonts w:ascii="Times New Roman" w:hAnsi="Times New Roman" w:cs="Times New Roman"/>
                <w:sz w:val="20"/>
                <w:szCs w:val="20"/>
              </w:rPr>
              <w:t>Workers' compensation insurance</w:t>
            </w:r>
          </w:p>
          <w:p w14:paraId="018BC989" w14:textId="086EE60D"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w:t>
            </w:r>
            <w:del w:id="173" w:author="Author">
              <w:r w:rsidDel="00B23BDC">
                <w:rPr>
                  <w:rFonts w:ascii="Times New Roman" w:hAnsi="Times New Roman" w:cs="Times New Roman"/>
                  <w:sz w:val="20"/>
                  <w:szCs w:val="20"/>
                </w:rPr>
                <w:delText>-</w:delText>
              </w:r>
            </w:del>
            <w:ins w:id="174"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75" w:author="Author">
              <w:r w:rsidR="00B23BDC">
                <w:rPr>
                  <w:rFonts w:ascii="Times New Roman" w:hAnsi="Times New Roman" w:cs="Times New Roman"/>
                  <w:sz w:val="20"/>
                  <w:szCs w:val="20"/>
                </w:rPr>
                <w:t xml:space="preserve">4 and 16 </w:t>
              </w:r>
            </w:ins>
            <w:r w:rsidRPr="00E3273B">
              <w:rPr>
                <w:rFonts w:ascii="Times New Roman" w:hAnsi="Times New Roman" w:cs="Times New Roman"/>
                <w:sz w:val="20"/>
                <w:szCs w:val="20"/>
              </w:rPr>
              <w:t>Motor vehicle liability insurance</w:t>
            </w:r>
          </w:p>
          <w:p w14:paraId="6ABF3A15" w14:textId="70965142"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w:t>
            </w:r>
            <w:del w:id="176" w:author="Author">
              <w:r w:rsidDel="00B23BDC">
                <w:rPr>
                  <w:rFonts w:ascii="Times New Roman" w:hAnsi="Times New Roman" w:cs="Times New Roman"/>
                  <w:sz w:val="20"/>
                  <w:szCs w:val="20"/>
                </w:rPr>
                <w:delText>-</w:delText>
              </w:r>
            </w:del>
            <w:ins w:id="177"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78" w:author="Author">
              <w:r w:rsidR="00B23BDC">
                <w:rPr>
                  <w:rFonts w:ascii="Times New Roman" w:hAnsi="Times New Roman" w:cs="Times New Roman"/>
                  <w:sz w:val="20"/>
                  <w:szCs w:val="20"/>
                </w:rPr>
                <w:t xml:space="preserve">5 and 17 </w:t>
              </w:r>
            </w:ins>
            <w:r w:rsidRPr="00E3273B">
              <w:rPr>
                <w:rFonts w:ascii="Times New Roman" w:hAnsi="Times New Roman" w:cs="Times New Roman"/>
                <w:sz w:val="20"/>
                <w:szCs w:val="20"/>
              </w:rPr>
              <w:t>Other motor insurance</w:t>
            </w:r>
          </w:p>
          <w:p w14:paraId="45241532" w14:textId="3E219166"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w:t>
            </w:r>
            <w:del w:id="179" w:author="Author">
              <w:r w:rsidDel="00B23BDC">
                <w:rPr>
                  <w:rFonts w:ascii="Times New Roman" w:hAnsi="Times New Roman" w:cs="Times New Roman"/>
                  <w:sz w:val="20"/>
                  <w:szCs w:val="20"/>
                </w:rPr>
                <w:delText>-</w:delText>
              </w:r>
            </w:del>
            <w:ins w:id="180"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81" w:author="Author">
              <w:r w:rsidR="00B23BDC">
                <w:rPr>
                  <w:rFonts w:ascii="Times New Roman" w:hAnsi="Times New Roman" w:cs="Times New Roman"/>
                  <w:sz w:val="20"/>
                  <w:szCs w:val="20"/>
                </w:rPr>
                <w:t xml:space="preserve">6 and 18 </w:t>
              </w:r>
            </w:ins>
            <w:r w:rsidRPr="00E3273B">
              <w:rPr>
                <w:rFonts w:ascii="Times New Roman" w:hAnsi="Times New Roman" w:cs="Times New Roman"/>
                <w:sz w:val="20"/>
                <w:szCs w:val="20"/>
              </w:rPr>
              <w:t>Marine, aviation and transport insurance</w:t>
            </w:r>
          </w:p>
          <w:p w14:paraId="144E0751" w14:textId="03AD9855"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w:t>
            </w:r>
            <w:del w:id="182" w:author="Author">
              <w:r w:rsidDel="00B23BDC">
                <w:rPr>
                  <w:rFonts w:ascii="Times New Roman" w:hAnsi="Times New Roman" w:cs="Times New Roman"/>
                  <w:sz w:val="20"/>
                  <w:szCs w:val="20"/>
                </w:rPr>
                <w:delText>-</w:delText>
              </w:r>
            </w:del>
            <w:ins w:id="183" w:author="Author">
              <w:r w:rsidR="00B23BDC">
                <w:rPr>
                  <w:rFonts w:ascii="Times New Roman" w:hAnsi="Times New Roman" w:cs="Times New Roman"/>
                  <w:sz w:val="20"/>
                  <w:szCs w:val="20"/>
                </w:rPr>
                <w:t>–</w:t>
              </w:r>
            </w:ins>
            <w:r>
              <w:rPr>
                <w:rFonts w:ascii="Times New Roman" w:hAnsi="Times New Roman" w:cs="Times New Roman"/>
                <w:sz w:val="20"/>
                <w:szCs w:val="20"/>
              </w:rPr>
              <w:t xml:space="preserve"> </w:t>
            </w:r>
            <w:ins w:id="184" w:author="Author">
              <w:r w:rsidR="00B23BDC">
                <w:rPr>
                  <w:rFonts w:ascii="Times New Roman" w:hAnsi="Times New Roman" w:cs="Times New Roman"/>
                  <w:sz w:val="20"/>
                  <w:szCs w:val="20"/>
                </w:rPr>
                <w:t xml:space="preserve">7 and 19 </w:t>
              </w:r>
            </w:ins>
            <w:r w:rsidRPr="00E3273B">
              <w:rPr>
                <w:rFonts w:ascii="Times New Roman" w:hAnsi="Times New Roman" w:cs="Times New Roman"/>
                <w:sz w:val="20"/>
                <w:szCs w:val="20"/>
              </w:rPr>
              <w:t>Fire and other damage to property insurance</w:t>
            </w:r>
          </w:p>
          <w:p w14:paraId="107B7456" w14:textId="25B91945"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del w:id="185" w:author="Author">
              <w:r w:rsidDel="00B23BDC">
                <w:rPr>
                  <w:rFonts w:ascii="Times New Roman" w:hAnsi="Times New Roman" w:cs="Times New Roman"/>
                  <w:sz w:val="20"/>
                  <w:szCs w:val="20"/>
                </w:rPr>
                <w:delText>-</w:delText>
              </w:r>
            </w:del>
            <w:ins w:id="186" w:author="Author">
              <w:r w:rsidR="00B23BDC">
                <w:rPr>
                  <w:rFonts w:ascii="Times New Roman" w:hAnsi="Times New Roman" w:cs="Times New Roman"/>
                  <w:sz w:val="20"/>
                  <w:szCs w:val="20"/>
                </w:rPr>
                <w:t>–</w:t>
              </w:r>
            </w:ins>
            <w:r w:rsidRPr="00E3273B">
              <w:rPr>
                <w:rFonts w:ascii="Times New Roman" w:hAnsi="Times New Roman" w:cs="Times New Roman"/>
                <w:sz w:val="20"/>
                <w:szCs w:val="20"/>
              </w:rPr>
              <w:t xml:space="preserve"> </w:t>
            </w:r>
            <w:ins w:id="187" w:author="Author">
              <w:r w:rsidR="00B23BDC">
                <w:rPr>
                  <w:rFonts w:ascii="Times New Roman" w:hAnsi="Times New Roman" w:cs="Times New Roman"/>
                  <w:sz w:val="20"/>
                  <w:szCs w:val="20"/>
                </w:rPr>
                <w:t xml:space="preserve">8 and 20 </w:t>
              </w:r>
            </w:ins>
            <w:r w:rsidRPr="00E3273B">
              <w:rPr>
                <w:rFonts w:ascii="Times New Roman" w:hAnsi="Times New Roman" w:cs="Times New Roman"/>
                <w:sz w:val="20"/>
                <w:szCs w:val="20"/>
              </w:rPr>
              <w:t>General liability insurance</w:t>
            </w:r>
          </w:p>
          <w:p w14:paraId="6B2ACCC6" w14:textId="72E278A1"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del w:id="188" w:author="Author">
              <w:r w:rsidDel="00B23BDC">
                <w:rPr>
                  <w:rFonts w:ascii="Times New Roman" w:hAnsi="Times New Roman" w:cs="Times New Roman"/>
                  <w:sz w:val="20"/>
                  <w:szCs w:val="20"/>
                </w:rPr>
                <w:delText>-</w:delText>
              </w:r>
            </w:del>
            <w:ins w:id="189" w:author="Author">
              <w:r w:rsidR="00B23BDC">
                <w:rPr>
                  <w:rFonts w:ascii="Times New Roman" w:hAnsi="Times New Roman" w:cs="Times New Roman"/>
                  <w:sz w:val="20"/>
                  <w:szCs w:val="20"/>
                </w:rPr>
                <w:t>–</w:t>
              </w:r>
            </w:ins>
            <w:r w:rsidRPr="00E3273B">
              <w:rPr>
                <w:rFonts w:ascii="Times New Roman" w:hAnsi="Times New Roman" w:cs="Times New Roman"/>
                <w:sz w:val="20"/>
                <w:szCs w:val="20"/>
              </w:rPr>
              <w:t xml:space="preserve"> </w:t>
            </w:r>
            <w:ins w:id="190" w:author="Author">
              <w:r w:rsidR="00B23BDC">
                <w:rPr>
                  <w:rFonts w:ascii="Times New Roman" w:hAnsi="Times New Roman" w:cs="Times New Roman"/>
                  <w:sz w:val="20"/>
                  <w:szCs w:val="20"/>
                </w:rPr>
                <w:t xml:space="preserve">9 and 21 </w:t>
              </w:r>
            </w:ins>
            <w:r w:rsidRPr="00E3273B">
              <w:rPr>
                <w:rFonts w:ascii="Times New Roman" w:hAnsi="Times New Roman" w:cs="Times New Roman"/>
                <w:sz w:val="20"/>
                <w:szCs w:val="20"/>
              </w:rPr>
              <w:t xml:space="preserve">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63FEB759" w14:textId="63B00A9D"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del w:id="191" w:author="Author">
              <w:r w:rsidDel="00B23BDC">
                <w:rPr>
                  <w:rFonts w:ascii="Times New Roman" w:hAnsi="Times New Roman" w:cs="Times New Roman"/>
                  <w:sz w:val="20"/>
                  <w:szCs w:val="20"/>
                </w:rPr>
                <w:delText>-</w:delText>
              </w:r>
            </w:del>
            <w:ins w:id="192" w:author="Author">
              <w:r w:rsidR="00B23BDC">
                <w:rPr>
                  <w:rFonts w:ascii="Times New Roman" w:hAnsi="Times New Roman" w:cs="Times New Roman"/>
                  <w:sz w:val="20"/>
                  <w:szCs w:val="20"/>
                </w:rPr>
                <w:t>–</w:t>
              </w:r>
            </w:ins>
            <w:r w:rsidRPr="00E3273B">
              <w:rPr>
                <w:rFonts w:ascii="Times New Roman" w:hAnsi="Times New Roman" w:cs="Times New Roman"/>
                <w:sz w:val="20"/>
                <w:szCs w:val="20"/>
              </w:rPr>
              <w:t xml:space="preserve"> </w:t>
            </w:r>
            <w:ins w:id="193" w:author="Author">
              <w:r w:rsidR="00B23BDC">
                <w:rPr>
                  <w:rFonts w:ascii="Times New Roman" w:hAnsi="Times New Roman" w:cs="Times New Roman"/>
                  <w:sz w:val="20"/>
                  <w:szCs w:val="20"/>
                </w:rPr>
                <w:t xml:space="preserve">10 and 22 </w:t>
              </w:r>
            </w:ins>
            <w:r w:rsidRPr="00E3273B">
              <w:rPr>
                <w:rFonts w:ascii="Times New Roman" w:hAnsi="Times New Roman" w:cs="Times New Roman"/>
                <w:sz w:val="20"/>
                <w:szCs w:val="20"/>
              </w:rPr>
              <w:t>Legal expenses insurance</w:t>
            </w:r>
          </w:p>
          <w:p w14:paraId="3DCCAF11" w14:textId="76330E24" w:rsidR="00743C68" w:rsidRPr="00E3273B"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del w:id="194" w:author="Author">
              <w:r w:rsidDel="00B23BDC">
                <w:rPr>
                  <w:rFonts w:ascii="Times New Roman" w:hAnsi="Times New Roman" w:cs="Times New Roman"/>
                  <w:sz w:val="20"/>
                  <w:szCs w:val="20"/>
                </w:rPr>
                <w:delText>-</w:delText>
              </w:r>
            </w:del>
            <w:ins w:id="195" w:author="Author">
              <w:r w:rsidR="00B23BDC">
                <w:rPr>
                  <w:rFonts w:ascii="Times New Roman" w:hAnsi="Times New Roman" w:cs="Times New Roman"/>
                  <w:sz w:val="20"/>
                  <w:szCs w:val="20"/>
                </w:rPr>
                <w:t>–</w:t>
              </w:r>
            </w:ins>
            <w:r w:rsidRPr="00E3273B">
              <w:rPr>
                <w:rFonts w:ascii="Times New Roman" w:hAnsi="Times New Roman" w:cs="Times New Roman"/>
                <w:sz w:val="20"/>
                <w:szCs w:val="20"/>
              </w:rPr>
              <w:t xml:space="preserve"> </w:t>
            </w:r>
            <w:ins w:id="196" w:author="Author">
              <w:r w:rsidR="00B23BDC">
                <w:rPr>
                  <w:rFonts w:ascii="Times New Roman" w:hAnsi="Times New Roman" w:cs="Times New Roman"/>
                  <w:sz w:val="20"/>
                  <w:szCs w:val="20"/>
                </w:rPr>
                <w:t xml:space="preserve">11 and 23 </w:t>
              </w:r>
            </w:ins>
            <w:r w:rsidRPr="00E3273B">
              <w:rPr>
                <w:rFonts w:ascii="Times New Roman" w:hAnsi="Times New Roman" w:cs="Times New Roman"/>
                <w:sz w:val="20"/>
                <w:szCs w:val="20"/>
              </w:rPr>
              <w:t>Assistance</w:t>
            </w:r>
          </w:p>
          <w:p w14:paraId="706501EE" w14:textId="187DA3B0" w:rsidR="00743C68" w:rsidRDefault="00743C68" w:rsidP="00743C68">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del w:id="197" w:author="Author">
              <w:r w:rsidDel="00B23BDC">
                <w:rPr>
                  <w:rFonts w:ascii="Times New Roman" w:hAnsi="Times New Roman" w:cs="Times New Roman"/>
                  <w:sz w:val="20"/>
                  <w:szCs w:val="20"/>
                </w:rPr>
                <w:delText>-</w:delText>
              </w:r>
            </w:del>
            <w:ins w:id="198" w:author="Author">
              <w:r w:rsidR="00B23BDC">
                <w:rPr>
                  <w:rFonts w:ascii="Times New Roman" w:hAnsi="Times New Roman" w:cs="Times New Roman"/>
                  <w:sz w:val="20"/>
                  <w:szCs w:val="20"/>
                </w:rPr>
                <w:t>–</w:t>
              </w:r>
            </w:ins>
            <w:r w:rsidRPr="00E3273B">
              <w:rPr>
                <w:rFonts w:ascii="Times New Roman" w:hAnsi="Times New Roman" w:cs="Times New Roman"/>
                <w:sz w:val="20"/>
                <w:szCs w:val="20"/>
              </w:rPr>
              <w:t xml:space="preserve"> </w:t>
            </w:r>
            <w:ins w:id="199" w:author="Author">
              <w:r w:rsidR="00B23BDC">
                <w:rPr>
                  <w:rFonts w:ascii="Times New Roman" w:hAnsi="Times New Roman" w:cs="Times New Roman"/>
                  <w:sz w:val="20"/>
                  <w:szCs w:val="20"/>
                </w:rPr>
                <w:t xml:space="preserve">12 and 24 </w:t>
              </w:r>
            </w:ins>
            <w:r w:rsidRPr="00E3273B">
              <w:rPr>
                <w:rFonts w:ascii="Times New Roman" w:hAnsi="Times New Roman" w:cs="Times New Roman"/>
                <w:sz w:val="20"/>
                <w:szCs w:val="20"/>
              </w:rPr>
              <w:t>Miscellaneous financial loss</w:t>
            </w:r>
          </w:p>
          <w:p w14:paraId="01628C33" w14:textId="5E4B089C" w:rsidR="00CB148D" w:rsidRPr="00E22107" w:rsidDel="00B23BDC" w:rsidRDefault="00CB148D" w:rsidP="00CB148D">
            <w:pPr>
              <w:rPr>
                <w:del w:id="200" w:author="Author"/>
                <w:rFonts w:ascii="Times New Roman" w:hAnsi="Times New Roman" w:cs="Times New Roman"/>
                <w:sz w:val="20"/>
                <w:szCs w:val="20"/>
              </w:rPr>
            </w:pPr>
            <w:del w:id="201" w:author="Author">
              <w:r w:rsidRPr="00E22107" w:rsidDel="00B23BDC">
                <w:rPr>
                  <w:rFonts w:ascii="Times New Roman" w:hAnsi="Times New Roman" w:cs="Times New Roman"/>
                  <w:sz w:val="20"/>
                  <w:szCs w:val="20"/>
                </w:rPr>
                <w:delText>13</w:delText>
              </w:r>
              <w:r w:rsidDel="00B23BDC">
                <w:rPr>
                  <w:rFonts w:ascii="Times New Roman" w:hAnsi="Times New Roman" w:cs="Times New Roman"/>
                  <w:sz w:val="20"/>
                  <w:szCs w:val="20"/>
                </w:rPr>
                <w:delText xml:space="preserve"> -</w:delText>
              </w:r>
              <w:r w:rsidRPr="00E22107" w:rsidDel="00B23BDC">
                <w:rPr>
                  <w:rFonts w:ascii="Times New Roman" w:hAnsi="Times New Roman" w:cs="Times New Roman"/>
                  <w:sz w:val="20"/>
                  <w:szCs w:val="20"/>
                </w:rPr>
                <w:delText xml:space="preserve"> Proportional medical expense reinsurance</w:delText>
              </w:r>
            </w:del>
          </w:p>
          <w:p w14:paraId="3CA927B7" w14:textId="7638F383" w:rsidR="00CB148D" w:rsidRPr="00E22107" w:rsidDel="00B23BDC" w:rsidRDefault="00CB148D" w:rsidP="00CB148D">
            <w:pPr>
              <w:rPr>
                <w:del w:id="202" w:author="Author"/>
                <w:rFonts w:ascii="Times New Roman" w:hAnsi="Times New Roman" w:cs="Times New Roman"/>
                <w:sz w:val="20"/>
                <w:szCs w:val="20"/>
              </w:rPr>
            </w:pPr>
            <w:del w:id="203" w:author="Author">
              <w:r w:rsidRPr="00E22107" w:rsidDel="00B23BDC">
                <w:rPr>
                  <w:rFonts w:ascii="Times New Roman" w:hAnsi="Times New Roman" w:cs="Times New Roman"/>
                  <w:sz w:val="20"/>
                  <w:szCs w:val="20"/>
                </w:rPr>
                <w:delText>14</w:delText>
              </w:r>
              <w:r w:rsidDel="00B23BDC">
                <w:rPr>
                  <w:rFonts w:ascii="Times New Roman" w:hAnsi="Times New Roman" w:cs="Times New Roman"/>
                  <w:sz w:val="20"/>
                  <w:szCs w:val="20"/>
                </w:rPr>
                <w:delText xml:space="preserve"> -</w:delText>
              </w:r>
              <w:r w:rsidRPr="00E22107" w:rsidDel="00B23BDC">
                <w:rPr>
                  <w:rFonts w:ascii="Times New Roman" w:hAnsi="Times New Roman" w:cs="Times New Roman"/>
                  <w:sz w:val="20"/>
                  <w:szCs w:val="20"/>
                </w:rPr>
                <w:delText xml:space="preserve"> Proportional income protection reinsurance</w:delText>
              </w:r>
            </w:del>
          </w:p>
          <w:p w14:paraId="4065713F" w14:textId="68CB6891" w:rsidR="00CB148D" w:rsidRPr="00E22107" w:rsidDel="00B23BDC" w:rsidRDefault="00CB148D" w:rsidP="00CB148D">
            <w:pPr>
              <w:rPr>
                <w:del w:id="204" w:author="Author"/>
                <w:rFonts w:ascii="Times New Roman" w:hAnsi="Times New Roman" w:cs="Times New Roman"/>
                <w:sz w:val="20"/>
                <w:szCs w:val="20"/>
              </w:rPr>
            </w:pPr>
            <w:del w:id="205" w:author="Author">
              <w:r w:rsidRPr="00E22107" w:rsidDel="00B23BDC">
                <w:rPr>
                  <w:rFonts w:ascii="Times New Roman" w:hAnsi="Times New Roman" w:cs="Times New Roman"/>
                  <w:sz w:val="20"/>
                  <w:szCs w:val="20"/>
                </w:rPr>
                <w:delText>15</w:delText>
              </w:r>
              <w:r w:rsidDel="00B23BDC">
                <w:rPr>
                  <w:rFonts w:ascii="Times New Roman" w:hAnsi="Times New Roman" w:cs="Times New Roman"/>
                  <w:sz w:val="20"/>
                  <w:szCs w:val="20"/>
                </w:rPr>
                <w:delText xml:space="preserve"> - </w:delText>
              </w:r>
              <w:r w:rsidRPr="00E22107" w:rsidDel="00B23BDC">
                <w:rPr>
                  <w:rFonts w:ascii="Times New Roman" w:hAnsi="Times New Roman" w:cs="Times New Roman"/>
                  <w:sz w:val="20"/>
                  <w:szCs w:val="20"/>
                </w:rPr>
                <w:delText>Proportional workers' compensation reinsurance</w:delText>
              </w:r>
            </w:del>
          </w:p>
          <w:p w14:paraId="7E6F1C98" w14:textId="3B2DF6C9" w:rsidR="00A02F4B" w:rsidRDefault="00CB148D" w:rsidP="004C6BFA">
            <w:pPr>
              <w:rPr>
                <w:ins w:id="206" w:author="Author"/>
                <w:rFonts w:ascii="Times New Roman" w:hAnsi="Times New Roman" w:cs="Times New Roman"/>
                <w:sz w:val="20"/>
                <w:szCs w:val="20"/>
              </w:rPr>
            </w:pPr>
            <w:del w:id="207" w:author="Author">
              <w:r w:rsidRPr="00E22107" w:rsidDel="00B23BDC">
                <w:rPr>
                  <w:rFonts w:ascii="Times New Roman" w:hAnsi="Times New Roman" w:cs="Times New Roman"/>
                  <w:sz w:val="20"/>
                  <w:szCs w:val="20"/>
                </w:rPr>
                <w:delText>16</w:delText>
              </w:r>
              <w:r w:rsidDel="00B23BDC">
                <w:rPr>
                  <w:rFonts w:ascii="Times New Roman" w:hAnsi="Times New Roman" w:cs="Times New Roman"/>
                  <w:sz w:val="20"/>
                  <w:szCs w:val="20"/>
                </w:rPr>
                <w:delText xml:space="preserve"> -</w:delText>
              </w:r>
              <w:r w:rsidRPr="00E22107" w:rsidDel="00B23BDC">
                <w:rPr>
                  <w:rFonts w:ascii="Times New Roman" w:hAnsi="Times New Roman" w:cs="Times New Roman"/>
                  <w:sz w:val="20"/>
                  <w:szCs w:val="20"/>
                </w:rPr>
                <w:delText xml:space="preserve"> Proportional motor vehicle liability reinsurance</w:delText>
              </w:r>
            </w:del>
            <w:ins w:id="208" w:author="Author">
              <w:r w:rsidR="00A02F4B">
                <w:rPr>
                  <w:rFonts w:ascii="Times New Roman" w:hAnsi="Times New Roman" w:cs="Times New Roman"/>
                  <w:sz w:val="20"/>
                  <w:szCs w:val="20"/>
                </w:rPr>
                <w:t>2</w:t>
              </w:r>
              <w:r w:rsidR="00B23BDC">
                <w:rPr>
                  <w:rFonts w:ascii="Times New Roman" w:hAnsi="Times New Roman" w:cs="Times New Roman"/>
                  <w:sz w:val="20"/>
                  <w:szCs w:val="20"/>
                </w:rPr>
                <w:t>5</w:t>
              </w:r>
              <w:r w:rsidR="00A02F4B">
                <w:rPr>
                  <w:rFonts w:ascii="Times New Roman" w:hAnsi="Times New Roman" w:cs="Times New Roman"/>
                  <w:sz w:val="20"/>
                  <w:szCs w:val="20"/>
                </w:rPr>
                <w:t xml:space="preserve"> </w:t>
              </w:r>
              <w:r w:rsidR="00B23BDC">
                <w:rPr>
                  <w:rFonts w:ascii="Times New Roman" w:hAnsi="Times New Roman" w:cs="Times New Roman"/>
                  <w:sz w:val="20"/>
                  <w:szCs w:val="20"/>
                </w:rPr>
                <w:t>–</w:t>
              </w:r>
              <w:r w:rsidR="00A02F4B"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00A02F4B" w:rsidRPr="00E22107">
                <w:rPr>
                  <w:rFonts w:ascii="Times New Roman" w:hAnsi="Times New Roman" w:cs="Times New Roman"/>
                  <w:sz w:val="20"/>
                  <w:szCs w:val="20"/>
                </w:rPr>
                <w:t>roportional</w:t>
              </w:r>
              <w:r w:rsidR="00A02F4B">
                <w:rPr>
                  <w:rFonts w:ascii="Times New Roman" w:hAnsi="Times New Roman" w:cs="Times New Roman"/>
                  <w:sz w:val="20"/>
                  <w:szCs w:val="20"/>
                </w:rPr>
                <w:t xml:space="preserve"> </w:t>
              </w:r>
              <w:r w:rsidR="00B23BDC">
                <w:rPr>
                  <w:rFonts w:ascii="Times New Roman" w:hAnsi="Times New Roman" w:cs="Times New Roman"/>
                  <w:sz w:val="20"/>
                  <w:szCs w:val="20"/>
                </w:rPr>
                <w:t>health re</w:t>
              </w:r>
              <w:r w:rsidR="00A02F4B" w:rsidRPr="00E3273B">
                <w:rPr>
                  <w:rFonts w:ascii="Times New Roman" w:hAnsi="Times New Roman" w:cs="Times New Roman"/>
                  <w:sz w:val="20"/>
                  <w:szCs w:val="20"/>
                </w:rPr>
                <w:t>insurance</w:t>
              </w:r>
            </w:ins>
          </w:p>
          <w:p w14:paraId="4AB40ABB" w14:textId="4E396460" w:rsidR="00A02F4B" w:rsidRDefault="00A02F4B" w:rsidP="004C6BFA">
            <w:pPr>
              <w:rPr>
                <w:ins w:id="209" w:author="Author"/>
                <w:rFonts w:ascii="Times New Roman" w:hAnsi="Times New Roman" w:cs="Times New Roman"/>
                <w:sz w:val="20"/>
                <w:szCs w:val="20"/>
              </w:rPr>
            </w:pPr>
            <w:ins w:id="210" w:author="Author">
              <w:r>
                <w:rPr>
                  <w:rFonts w:ascii="Times New Roman" w:hAnsi="Times New Roman" w:cs="Times New Roman"/>
                  <w:sz w:val="20"/>
                  <w:szCs w:val="20"/>
                </w:rPr>
                <w:t>2</w:t>
              </w:r>
              <w:r w:rsidR="00B23BDC">
                <w:rPr>
                  <w:rFonts w:ascii="Times New Roman" w:hAnsi="Times New Roman" w:cs="Times New Roman"/>
                  <w:sz w:val="20"/>
                  <w:szCs w:val="20"/>
                </w:rPr>
                <w:t>6</w:t>
              </w:r>
              <w:r>
                <w:rPr>
                  <w:rFonts w:ascii="Times New Roman" w:hAnsi="Times New Roman" w:cs="Times New Roman"/>
                  <w:sz w:val="20"/>
                  <w:szCs w:val="20"/>
                </w:rPr>
                <w:t xml:space="preserve"> </w:t>
              </w:r>
              <w:r w:rsidR="00B23BDC">
                <w:rPr>
                  <w:rFonts w:ascii="Times New Roman" w:hAnsi="Times New Roman" w:cs="Times New Roman"/>
                  <w:sz w:val="20"/>
                  <w:szCs w:val="20"/>
                </w:rPr>
                <w:t>–</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casualty re</w:t>
              </w:r>
              <w:r w:rsidRPr="00E3273B">
                <w:rPr>
                  <w:rFonts w:ascii="Times New Roman" w:hAnsi="Times New Roman" w:cs="Times New Roman"/>
                  <w:sz w:val="20"/>
                  <w:szCs w:val="20"/>
                </w:rPr>
                <w:t>insurance</w:t>
              </w:r>
            </w:ins>
          </w:p>
          <w:p w14:paraId="5E23D6CA" w14:textId="33F8B837" w:rsidR="00A02F4B" w:rsidRDefault="00A02F4B" w:rsidP="004C6BFA">
            <w:pPr>
              <w:rPr>
                <w:ins w:id="211" w:author="Author"/>
                <w:rFonts w:ascii="Times New Roman" w:hAnsi="Times New Roman" w:cs="Times New Roman"/>
                <w:sz w:val="20"/>
                <w:szCs w:val="20"/>
              </w:rPr>
            </w:pPr>
            <w:ins w:id="212" w:author="Author">
              <w:r>
                <w:rPr>
                  <w:rFonts w:ascii="Times New Roman" w:hAnsi="Times New Roman" w:cs="Times New Roman"/>
                  <w:sz w:val="20"/>
                  <w:szCs w:val="20"/>
                </w:rPr>
                <w:t>2</w:t>
              </w:r>
              <w:r w:rsidR="00B23BDC">
                <w:rPr>
                  <w:rFonts w:ascii="Times New Roman" w:hAnsi="Times New Roman" w:cs="Times New Roman"/>
                  <w:sz w:val="20"/>
                  <w:szCs w:val="20"/>
                </w:rPr>
                <w:t>7</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m</w:t>
              </w:r>
              <w:r w:rsidR="00B23BDC" w:rsidRPr="00E3273B">
                <w:rPr>
                  <w:rFonts w:ascii="Times New Roman" w:hAnsi="Times New Roman" w:cs="Times New Roman"/>
                  <w:sz w:val="20"/>
                  <w:szCs w:val="20"/>
                </w:rPr>
                <w:t>arine, aviation and transport</w:t>
              </w:r>
              <w:r w:rsidR="00B23BDC">
                <w:rPr>
                  <w:rFonts w:ascii="Times New Roman" w:hAnsi="Times New Roman" w:cs="Times New Roman"/>
                  <w:sz w:val="20"/>
                  <w:szCs w:val="20"/>
                </w:rPr>
                <w:t xml:space="preserve"> reinsurance</w:t>
              </w:r>
            </w:ins>
          </w:p>
          <w:p w14:paraId="1EFBA78F" w14:textId="2102ED22" w:rsidR="00A02F4B" w:rsidRDefault="00A02F4B" w:rsidP="004C6BFA">
            <w:pPr>
              <w:rPr>
                <w:rFonts w:ascii="Times New Roman" w:hAnsi="Times New Roman" w:cs="Times New Roman"/>
                <w:sz w:val="20"/>
                <w:szCs w:val="20"/>
              </w:rPr>
            </w:pPr>
            <w:ins w:id="213" w:author="Author">
              <w:r>
                <w:rPr>
                  <w:rFonts w:ascii="Times New Roman" w:hAnsi="Times New Roman" w:cs="Times New Roman"/>
                  <w:sz w:val="20"/>
                  <w:szCs w:val="20"/>
                </w:rPr>
                <w:t>2</w:t>
              </w:r>
              <w:r w:rsidR="00B23BDC">
                <w:rPr>
                  <w:rFonts w:ascii="Times New Roman" w:hAnsi="Times New Roman" w:cs="Times New Roman"/>
                  <w:sz w:val="20"/>
                  <w:szCs w:val="20"/>
                </w:rPr>
                <w:t>8</w:t>
              </w:r>
              <w:r>
                <w:rPr>
                  <w:rFonts w:ascii="Times New Roman" w:hAnsi="Times New Roman" w:cs="Times New Roman"/>
                  <w:sz w:val="20"/>
                  <w:szCs w:val="20"/>
                </w:rPr>
                <w:t xml:space="preserve"> –</w:t>
              </w:r>
              <w:r w:rsidRPr="00E22107">
                <w:rPr>
                  <w:rFonts w:ascii="Times New Roman" w:hAnsi="Times New Roman" w:cs="Times New Roman"/>
                  <w:sz w:val="20"/>
                  <w:szCs w:val="20"/>
                </w:rPr>
                <w:t xml:space="preserve"> </w:t>
              </w:r>
              <w:r w:rsidR="00B23BDC">
                <w:rPr>
                  <w:rFonts w:ascii="Times New Roman" w:hAnsi="Times New Roman" w:cs="Times New Roman"/>
                  <w:sz w:val="20"/>
                  <w:szCs w:val="20"/>
                </w:rPr>
                <w:t>Non-p</w:t>
              </w:r>
              <w:r w:rsidRPr="00E22107">
                <w:rPr>
                  <w:rFonts w:ascii="Times New Roman" w:hAnsi="Times New Roman" w:cs="Times New Roman"/>
                  <w:sz w:val="20"/>
                  <w:szCs w:val="20"/>
                </w:rPr>
                <w:t>roportional</w:t>
              </w:r>
              <w:r>
                <w:rPr>
                  <w:rFonts w:ascii="Times New Roman" w:hAnsi="Times New Roman" w:cs="Times New Roman"/>
                  <w:sz w:val="20"/>
                  <w:szCs w:val="20"/>
                </w:rPr>
                <w:t xml:space="preserve"> </w:t>
              </w:r>
              <w:r w:rsidR="00B23BDC">
                <w:rPr>
                  <w:rFonts w:ascii="Times New Roman" w:hAnsi="Times New Roman" w:cs="Times New Roman"/>
                  <w:sz w:val="20"/>
                  <w:szCs w:val="20"/>
                </w:rPr>
                <w:t>property reinsurance</w:t>
              </w:r>
            </w:ins>
          </w:p>
          <w:p w14:paraId="62CE806A" w14:textId="03C37295" w:rsidR="00CB148D" w:rsidRPr="004C6BFA" w:rsidRDefault="00CB148D" w:rsidP="004C6BFA">
            <w:pPr>
              <w:rPr>
                <w:rFonts w:ascii="Times New Roman" w:hAnsi="Times New Roman" w:cs="Times New Roman"/>
                <w:sz w:val="20"/>
                <w:szCs w:val="20"/>
              </w:rPr>
            </w:pPr>
          </w:p>
        </w:tc>
      </w:tr>
      <w:tr w:rsidR="00476014" w:rsidRPr="00463D7C" w14:paraId="3B40F4E1" w14:textId="77777777" w:rsidTr="00841EBD">
        <w:trPr>
          <w:gridAfter w:val="1"/>
          <w:wAfter w:w="46" w:type="dxa"/>
          <w:trHeight w:val="330"/>
        </w:trPr>
        <w:tc>
          <w:tcPr>
            <w:tcW w:w="1339" w:type="dxa"/>
          </w:tcPr>
          <w:p w14:paraId="42D55FD4" w14:textId="3757E1B5" w:rsidR="00476014" w:rsidRPr="00463D7C" w:rsidRDefault="00476014" w:rsidP="00476014">
            <w:pPr>
              <w:rPr>
                <w:rFonts w:ascii="Times New Roman" w:hAnsi="Times New Roman" w:cs="Times New Roman"/>
                <w:sz w:val="20"/>
                <w:szCs w:val="20"/>
              </w:rPr>
            </w:pPr>
            <w:r w:rsidRPr="00463D7C">
              <w:rPr>
                <w:rFonts w:ascii="Times New Roman" w:hAnsi="Times New Roman" w:cs="Times New Roman"/>
                <w:sz w:val="20"/>
                <w:szCs w:val="20"/>
              </w:rPr>
              <w:t>Z0020</w:t>
            </w:r>
          </w:p>
          <w:p w14:paraId="0ECA2AB3" w14:textId="0FF79311" w:rsidR="00476014" w:rsidRPr="004C6BFA" w:rsidRDefault="00476014" w:rsidP="00476014">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(A03)</w:t>
            </w:r>
          </w:p>
        </w:tc>
        <w:tc>
          <w:tcPr>
            <w:tcW w:w="2123" w:type="dxa"/>
          </w:tcPr>
          <w:p w14:paraId="7CD4D0F7" w14:textId="27D1A9A7" w:rsidR="00476014" w:rsidRPr="004C6BFA" w:rsidRDefault="00476014" w:rsidP="00476014">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Accident year or Underwriting year</w:t>
            </w:r>
          </w:p>
        </w:tc>
        <w:tc>
          <w:tcPr>
            <w:tcW w:w="5780" w:type="dxa"/>
          </w:tcPr>
          <w:p w14:paraId="3C641D4C" w14:textId="488103D7" w:rsidR="00F14ECA" w:rsidRPr="00463D7C" w:rsidRDefault="00476014" w:rsidP="00F14ECA">
            <w:pPr>
              <w:rPr>
                <w:rFonts w:ascii="Times New Roman" w:hAnsi="Times New Roman" w:cs="Times New Roman"/>
                <w:sz w:val="20"/>
                <w:szCs w:val="20"/>
              </w:rPr>
            </w:pPr>
            <w:r w:rsidRPr="00463D7C">
              <w:rPr>
                <w:rFonts w:ascii="Times New Roman" w:hAnsi="Times New Roman" w:cs="Times New Roman"/>
                <w:sz w:val="20"/>
                <w:szCs w:val="20"/>
              </w:rPr>
              <w:t xml:space="preserve">Report the standard used by the undertakings for </w:t>
            </w:r>
            <w:r w:rsidR="00F14ECA" w:rsidRPr="00463D7C">
              <w:rPr>
                <w:rFonts w:ascii="Times New Roman" w:hAnsi="Times New Roman" w:cs="Times New Roman"/>
                <w:sz w:val="20"/>
                <w:szCs w:val="20"/>
              </w:rPr>
              <w:t>reporting of claims development.</w:t>
            </w:r>
            <w:r w:rsidRPr="00463D7C">
              <w:rPr>
                <w:rFonts w:ascii="Times New Roman" w:hAnsi="Times New Roman" w:cs="Times New Roman"/>
                <w:sz w:val="20"/>
                <w:szCs w:val="20"/>
              </w:rPr>
              <w:t xml:space="preserve"> </w:t>
            </w:r>
            <w:r w:rsidR="00F14ECA" w:rsidRPr="00463D7C">
              <w:rPr>
                <w:rFonts w:ascii="Times New Roman" w:hAnsi="Times New Roman" w:cs="Times New Roman"/>
                <w:sz w:val="20"/>
                <w:szCs w:val="20"/>
              </w:rPr>
              <w:t>One of the options from the following closed list shall be used:</w:t>
            </w:r>
          </w:p>
          <w:p w14:paraId="67C4C4DF" w14:textId="77777777" w:rsidR="00F14ECA" w:rsidRPr="00463D7C" w:rsidRDefault="00F14ECA" w:rsidP="00F14ECA">
            <w:pPr>
              <w:rPr>
                <w:rFonts w:ascii="Times New Roman" w:hAnsi="Times New Roman" w:cs="Times New Roman"/>
                <w:sz w:val="20"/>
                <w:szCs w:val="20"/>
              </w:rPr>
            </w:pPr>
            <w:r w:rsidRPr="00463D7C">
              <w:rPr>
                <w:rFonts w:ascii="Times New Roman" w:hAnsi="Times New Roman" w:cs="Times New Roman"/>
                <w:sz w:val="20"/>
                <w:szCs w:val="20"/>
              </w:rPr>
              <w:t>1 – Accident year</w:t>
            </w:r>
          </w:p>
          <w:p w14:paraId="0B619FED" w14:textId="3166212B" w:rsidR="00476014" w:rsidRPr="004C6BFA" w:rsidRDefault="00F14ECA" w:rsidP="00F14ECA">
            <w:pPr>
              <w:spacing w:after="200" w:line="276" w:lineRule="auto"/>
              <w:rPr>
                <w:rFonts w:ascii="Times New Roman" w:hAnsi="Times New Roman" w:cs="Times New Roman"/>
                <w:sz w:val="20"/>
                <w:szCs w:val="20"/>
              </w:rPr>
            </w:pPr>
            <w:r w:rsidRPr="00463D7C">
              <w:rPr>
                <w:rFonts w:ascii="Times New Roman" w:hAnsi="Times New Roman" w:cs="Times New Roman"/>
                <w:sz w:val="20"/>
                <w:szCs w:val="20"/>
              </w:rPr>
              <w:t>2 – Underwriting year</w:t>
            </w:r>
            <w:r w:rsidRPr="00463D7C" w:rsidDel="004E23A9">
              <w:rPr>
                <w:rFonts w:ascii="Times New Roman" w:hAnsi="Times New Roman" w:cs="Times New Roman"/>
                <w:sz w:val="20"/>
                <w:szCs w:val="20"/>
              </w:rPr>
              <w:t xml:space="preserve"> </w:t>
            </w:r>
          </w:p>
        </w:tc>
      </w:tr>
      <w:tr w:rsidR="00476014" w:rsidRPr="00AB2CE4" w14:paraId="08F8E4DE" w14:textId="77777777" w:rsidTr="00841EBD">
        <w:trPr>
          <w:gridAfter w:val="1"/>
          <w:wAfter w:w="46" w:type="dxa"/>
          <w:trHeight w:val="915"/>
        </w:trPr>
        <w:tc>
          <w:tcPr>
            <w:tcW w:w="1339" w:type="dxa"/>
          </w:tcPr>
          <w:p w14:paraId="45FF34E7" w14:textId="27E37A71" w:rsidR="00476014" w:rsidRPr="00463D7C" w:rsidRDefault="00476014" w:rsidP="00476014">
            <w:pPr>
              <w:rPr>
                <w:rFonts w:ascii="Times New Roman" w:hAnsi="Times New Roman" w:cs="Times New Roman"/>
                <w:sz w:val="20"/>
                <w:szCs w:val="20"/>
              </w:rPr>
            </w:pPr>
            <w:del w:id="214" w:author="Author">
              <w:r w:rsidRPr="00463D7C" w:rsidDel="00DB7C1B">
                <w:rPr>
                  <w:rFonts w:ascii="Times New Roman" w:hAnsi="Times New Roman" w:cs="Times New Roman"/>
                  <w:sz w:val="20"/>
                  <w:szCs w:val="20"/>
                </w:rPr>
                <w:delText>Z0030</w:delText>
              </w:r>
            </w:del>
          </w:p>
        </w:tc>
        <w:tc>
          <w:tcPr>
            <w:tcW w:w="2123" w:type="dxa"/>
          </w:tcPr>
          <w:p w14:paraId="6A9D6199" w14:textId="76514C27" w:rsidR="00476014" w:rsidRPr="00463D7C" w:rsidRDefault="00476014" w:rsidP="00476014">
            <w:pPr>
              <w:rPr>
                <w:rFonts w:ascii="Times New Roman" w:hAnsi="Times New Roman" w:cs="Times New Roman"/>
                <w:sz w:val="20"/>
                <w:szCs w:val="20"/>
              </w:rPr>
            </w:pPr>
            <w:del w:id="215" w:author="Author">
              <w:r w:rsidRPr="00463D7C" w:rsidDel="00DB7C1B">
                <w:rPr>
                  <w:rFonts w:ascii="Times New Roman" w:hAnsi="Times New Roman" w:cs="Times New Roman"/>
                  <w:sz w:val="20"/>
                  <w:szCs w:val="20"/>
                </w:rPr>
                <w:delText>Total LoB or by currency</w:delText>
              </w:r>
            </w:del>
          </w:p>
        </w:tc>
        <w:tc>
          <w:tcPr>
            <w:tcW w:w="5780" w:type="dxa"/>
          </w:tcPr>
          <w:p w14:paraId="32B62910" w14:textId="56227B39" w:rsidR="00476014" w:rsidRPr="00463D7C" w:rsidDel="00DB7C1B" w:rsidRDefault="000071A8" w:rsidP="00476014">
            <w:pPr>
              <w:rPr>
                <w:del w:id="216" w:author="Author"/>
                <w:rFonts w:ascii="Times New Roman" w:hAnsi="Times New Roman" w:cs="Times New Roman"/>
                <w:sz w:val="20"/>
                <w:szCs w:val="20"/>
              </w:rPr>
            </w:pPr>
            <w:del w:id="217" w:author="Author">
              <w:r w:rsidDel="00DB7C1B">
                <w:rPr>
                  <w:rFonts w:ascii="Times New Roman" w:hAnsi="Times New Roman" w:cs="Times New Roman"/>
                  <w:sz w:val="20"/>
                  <w:szCs w:val="20"/>
                </w:rPr>
                <w:delText>Identify</w:delText>
              </w:r>
              <w:r w:rsidR="00476014" w:rsidRPr="00463D7C" w:rsidDel="00DB7C1B">
                <w:rPr>
                  <w:rFonts w:ascii="Times New Roman" w:hAnsi="Times New Roman" w:cs="Times New Roman"/>
                  <w:sz w:val="20"/>
                  <w:szCs w:val="20"/>
                </w:rPr>
                <w:delText xml:space="preserve"> if the data </w:delText>
              </w:r>
              <w:r w:rsidDel="00DB7C1B">
                <w:rPr>
                  <w:rFonts w:ascii="Times New Roman" w:hAnsi="Times New Roman" w:cs="Times New Roman"/>
                  <w:sz w:val="20"/>
                  <w:szCs w:val="20"/>
                </w:rPr>
                <w:delText>refers to the total of the Lob or to the additional split by currency</w:delText>
              </w:r>
              <w:r w:rsidR="00476014" w:rsidRPr="00463D7C" w:rsidDel="00DB7C1B">
                <w:rPr>
                  <w:rFonts w:ascii="Times New Roman" w:hAnsi="Times New Roman" w:cs="Times New Roman"/>
                  <w:sz w:val="20"/>
                  <w:szCs w:val="20"/>
                </w:rPr>
                <w:delText>. One of the options in the following closed list shall be used:</w:delText>
              </w:r>
            </w:del>
          </w:p>
          <w:p w14:paraId="4AC8BF0C" w14:textId="1FB225EE" w:rsidR="000071A8" w:rsidDel="00DB7C1B" w:rsidRDefault="000071A8" w:rsidP="00476014">
            <w:pPr>
              <w:rPr>
                <w:del w:id="218" w:author="Author"/>
                <w:rFonts w:ascii="Times New Roman" w:hAnsi="Times New Roman" w:cs="Times New Roman"/>
                <w:sz w:val="20"/>
                <w:szCs w:val="20"/>
              </w:rPr>
            </w:pPr>
            <w:del w:id="219" w:author="Author">
              <w:r w:rsidDel="00DB7C1B">
                <w:rPr>
                  <w:rFonts w:ascii="Times New Roman" w:hAnsi="Times New Roman" w:cs="Times New Roman"/>
                  <w:sz w:val="20"/>
                  <w:szCs w:val="20"/>
                </w:rPr>
                <w:delText>1</w:delText>
              </w:r>
              <w:r w:rsidRPr="00463D7C" w:rsidDel="00DB7C1B">
                <w:rPr>
                  <w:rFonts w:ascii="Times New Roman" w:hAnsi="Times New Roman" w:cs="Times New Roman"/>
                  <w:sz w:val="20"/>
                  <w:szCs w:val="20"/>
                </w:rPr>
                <w:delText xml:space="preserve"> – Total amount</w:delText>
              </w:r>
              <w:r w:rsidDel="00DB7C1B">
                <w:rPr>
                  <w:rFonts w:ascii="Times New Roman" w:hAnsi="Times New Roman" w:cs="Times New Roman"/>
                  <w:sz w:val="20"/>
                  <w:szCs w:val="20"/>
                </w:rPr>
                <w:delText xml:space="preserve"> of LoB for all currencies</w:delText>
              </w:r>
            </w:del>
          </w:p>
          <w:p w14:paraId="115215AB" w14:textId="448325E3" w:rsidR="00476014" w:rsidRPr="00463D7C" w:rsidDel="00DB7C1B" w:rsidRDefault="000071A8" w:rsidP="00476014">
            <w:pPr>
              <w:rPr>
                <w:del w:id="220" w:author="Author"/>
                <w:rFonts w:ascii="Times New Roman" w:hAnsi="Times New Roman" w:cs="Times New Roman"/>
                <w:sz w:val="20"/>
                <w:szCs w:val="20"/>
              </w:rPr>
            </w:pPr>
            <w:del w:id="221" w:author="Author">
              <w:r w:rsidDel="00DB7C1B">
                <w:rPr>
                  <w:rFonts w:ascii="Times New Roman" w:hAnsi="Times New Roman" w:cs="Times New Roman"/>
                  <w:sz w:val="20"/>
                  <w:szCs w:val="20"/>
                </w:rPr>
                <w:delText>2</w:delText>
              </w:r>
              <w:r w:rsidR="00476014" w:rsidRPr="00463D7C" w:rsidDel="00DB7C1B">
                <w:rPr>
                  <w:rFonts w:ascii="Times New Roman" w:hAnsi="Times New Roman" w:cs="Times New Roman"/>
                  <w:sz w:val="20"/>
                  <w:szCs w:val="20"/>
                </w:rPr>
                <w:delText xml:space="preserve"> – </w:delText>
              </w:r>
              <w:r w:rsidDel="00DB7C1B">
                <w:rPr>
                  <w:rFonts w:ascii="Times New Roman" w:hAnsi="Times New Roman" w:cs="Times New Roman"/>
                  <w:sz w:val="20"/>
                  <w:szCs w:val="20"/>
                </w:rPr>
                <w:delText>B</w:delText>
              </w:r>
              <w:r w:rsidR="00476014" w:rsidRPr="00463D7C" w:rsidDel="00DB7C1B">
                <w:rPr>
                  <w:rFonts w:ascii="Times New Roman" w:hAnsi="Times New Roman" w:cs="Times New Roman"/>
                  <w:sz w:val="20"/>
                  <w:szCs w:val="20"/>
                </w:rPr>
                <w:delText>y currency</w:delText>
              </w:r>
            </w:del>
          </w:p>
          <w:p w14:paraId="15160635" w14:textId="5514635D" w:rsidR="00476014" w:rsidRPr="00463D7C" w:rsidRDefault="00476014" w:rsidP="00476014">
            <w:pPr>
              <w:rPr>
                <w:rFonts w:ascii="Times New Roman" w:hAnsi="Times New Roman" w:cs="Times New Roman"/>
                <w:sz w:val="20"/>
                <w:szCs w:val="20"/>
              </w:rPr>
            </w:pPr>
          </w:p>
        </w:tc>
      </w:tr>
      <w:tr w:rsidR="006B4CB9" w:rsidRPr="00AB2CE4" w14:paraId="0D3D9F90" w14:textId="77777777" w:rsidTr="00841EBD">
        <w:trPr>
          <w:gridAfter w:val="1"/>
          <w:wAfter w:w="46" w:type="dxa"/>
          <w:trHeight w:val="1154"/>
        </w:trPr>
        <w:tc>
          <w:tcPr>
            <w:tcW w:w="1339" w:type="dxa"/>
            <w:hideMark/>
          </w:tcPr>
          <w:p w14:paraId="4F70C24F" w14:textId="7451A05F" w:rsidR="006B4CB9" w:rsidRPr="006B4CB9" w:rsidRDefault="006B4CB9" w:rsidP="00476014">
            <w:pPr>
              <w:rPr>
                <w:rFonts w:ascii="Times New Roman" w:hAnsi="Times New Roman" w:cs="Times New Roman"/>
                <w:sz w:val="20"/>
                <w:szCs w:val="20"/>
              </w:rPr>
            </w:pPr>
            <w:r w:rsidRPr="006B4CB9">
              <w:rPr>
                <w:rFonts w:ascii="Times New Roman" w:hAnsi="Times New Roman" w:cs="Times New Roman"/>
                <w:sz w:val="20"/>
                <w:szCs w:val="20"/>
              </w:rPr>
              <w:t>Z00</w:t>
            </w:r>
            <w:ins w:id="222" w:author="Author">
              <w:r w:rsidR="00FA711B">
                <w:rPr>
                  <w:rFonts w:ascii="Times New Roman" w:hAnsi="Times New Roman" w:cs="Times New Roman"/>
                  <w:sz w:val="20"/>
                  <w:szCs w:val="20"/>
                </w:rPr>
                <w:t>3</w:t>
              </w:r>
            </w:ins>
            <w:del w:id="223" w:author="Author">
              <w:r w:rsidRPr="006B4CB9" w:rsidDel="00FA711B">
                <w:rPr>
                  <w:rFonts w:ascii="Times New Roman" w:hAnsi="Times New Roman" w:cs="Times New Roman"/>
                  <w:sz w:val="20"/>
                  <w:szCs w:val="20"/>
                </w:rPr>
                <w:delText>4</w:delText>
              </w:r>
            </w:del>
            <w:r w:rsidRPr="006B4CB9">
              <w:rPr>
                <w:rFonts w:ascii="Times New Roman" w:hAnsi="Times New Roman" w:cs="Times New Roman"/>
                <w:sz w:val="20"/>
                <w:szCs w:val="20"/>
              </w:rPr>
              <w:t>0</w:t>
            </w:r>
          </w:p>
          <w:p w14:paraId="33DB2A3D" w14:textId="0A34CF3D" w:rsidR="006B4CB9" w:rsidRPr="004C6BFA" w:rsidRDefault="006B4CB9"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Pr="004C6BFA">
              <w:rPr>
                <w:rFonts w:ascii="Times New Roman" w:hAnsi="Times New Roman" w:cs="Times New Roman"/>
                <w:sz w:val="20"/>
                <w:szCs w:val="20"/>
              </w:rPr>
              <w:t>A0</w:t>
            </w:r>
            <w:r w:rsidRPr="006B4CB9">
              <w:rPr>
                <w:rFonts w:ascii="Times New Roman" w:hAnsi="Times New Roman" w:cs="Times New Roman"/>
                <w:sz w:val="20"/>
                <w:szCs w:val="20"/>
              </w:rPr>
              <w:t>1)</w:t>
            </w:r>
          </w:p>
        </w:tc>
        <w:tc>
          <w:tcPr>
            <w:tcW w:w="2123" w:type="dxa"/>
            <w:hideMark/>
          </w:tcPr>
          <w:p w14:paraId="79F04252" w14:textId="77777777" w:rsidR="006B4CB9" w:rsidRPr="004C6BFA" w:rsidRDefault="006B4CB9"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Currency</w:t>
            </w:r>
          </w:p>
        </w:tc>
        <w:tc>
          <w:tcPr>
            <w:tcW w:w="5780" w:type="dxa"/>
            <w:hideMark/>
          </w:tcPr>
          <w:p w14:paraId="17557233" w14:textId="29CA0CE2" w:rsidR="0062364F" w:rsidRDefault="0062364F" w:rsidP="00476014">
            <w:pPr>
              <w:rPr>
                <w:sz w:val="20"/>
                <w:lang w:val="en-US"/>
              </w:rPr>
            </w:pPr>
            <w:r w:rsidRPr="00B21800">
              <w:rPr>
                <w:rFonts w:ascii="Times New Roman" w:hAnsi="Times New Roman" w:cs="Times New Roman"/>
                <w:sz w:val="20"/>
                <w:szCs w:val="20"/>
              </w:rPr>
              <w:t xml:space="preserve">Identify the ISO 4217 alphabetic code of the </w:t>
            </w:r>
            <w:ins w:id="224" w:author="Author">
              <w:r w:rsidR="007372A7" w:rsidRPr="007372A7">
                <w:rPr>
                  <w:rFonts w:ascii="Times New Roman" w:hAnsi="Times New Roman" w:cs="Times New Roman"/>
                  <w:sz w:val="20"/>
                  <w:szCs w:val="20"/>
                </w:rPr>
                <w:t>currency in which the obligation is denominated</w:t>
              </w:r>
            </w:ins>
            <w:del w:id="225" w:author="Author">
              <w:r w:rsidR="006B4CB9" w:rsidRPr="004C6BFA" w:rsidDel="007372A7">
                <w:rPr>
                  <w:rFonts w:ascii="Times New Roman" w:hAnsi="Times New Roman" w:cs="Times New Roman"/>
                  <w:sz w:val="20"/>
                  <w:szCs w:val="20"/>
                </w:rPr>
                <w:delText>currency of the obligation</w:delText>
              </w:r>
            </w:del>
            <w:r w:rsidR="006B4CB9" w:rsidRPr="004C6BFA">
              <w:rPr>
                <w:rFonts w:ascii="Times New Roman" w:hAnsi="Times New Roman" w:cs="Times New Roman"/>
                <w:sz w:val="20"/>
                <w:szCs w:val="20"/>
              </w:rPr>
              <w:t>.</w:t>
            </w:r>
            <w:r w:rsidR="006B4CB9" w:rsidRPr="004C6BFA">
              <w:rPr>
                <w:rFonts w:ascii="Times New Roman" w:hAnsi="Times New Roman" w:cs="Times New Roman"/>
                <w:sz w:val="20"/>
                <w:szCs w:val="20"/>
              </w:rPr>
              <w:br/>
            </w:r>
          </w:p>
          <w:p w14:paraId="112D2DAA" w14:textId="3A4754EA" w:rsidR="006B4CB9" w:rsidRPr="004C6BFA" w:rsidRDefault="0062364F" w:rsidP="00DB7C1B">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This item shall be </w:t>
            </w:r>
            <w:ins w:id="226" w:author="Author">
              <w:r w:rsidR="00DB7C1B">
                <w:rPr>
                  <w:rFonts w:ascii="Times New Roman" w:hAnsi="Times New Roman" w:cs="Times New Roman"/>
                  <w:sz w:val="20"/>
                  <w:szCs w:val="20"/>
                </w:rPr>
                <w:t xml:space="preserve">filled in with “Total” </w:t>
              </w:r>
            </w:ins>
            <w:del w:id="227" w:author="Author">
              <w:r w:rsidRPr="004C6BFA" w:rsidDel="00DB7C1B">
                <w:rPr>
                  <w:rFonts w:ascii="Times New Roman" w:hAnsi="Times New Roman" w:cs="Times New Roman"/>
                  <w:sz w:val="20"/>
                  <w:szCs w:val="20"/>
                </w:rPr>
                <w:delText xml:space="preserve">left blank </w:delText>
              </w:r>
            </w:del>
            <w:r w:rsidRPr="004C6BFA">
              <w:rPr>
                <w:rFonts w:ascii="Times New Roman" w:hAnsi="Times New Roman" w:cs="Times New Roman"/>
                <w:sz w:val="20"/>
                <w:szCs w:val="20"/>
              </w:rPr>
              <w:t>when reporting the total for the line of business</w:t>
            </w:r>
            <w:r>
              <w:rPr>
                <w:rFonts w:ascii="Times New Roman" w:hAnsi="Times New Roman" w:cs="Times New Roman"/>
                <w:sz w:val="20"/>
                <w:szCs w:val="20"/>
              </w:rPr>
              <w:t>.</w:t>
            </w:r>
          </w:p>
        </w:tc>
      </w:tr>
      <w:tr w:rsidR="00841EBD" w:rsidRPr="00B522E7" w14:paraId="598C2EE8" w14:textId="77777777" w:rsidTr="00841EBD">
        <w:tblPrEx>
          <w:tblW w:w="9288" w:type="dxa"/>
          <w:tblPrExChange w:id="228" w:author="Author">
            <w:tblPrEx>
              <w:tblW w:w="9288" w:type="dxa"/>
            </w:tblPrEx>
          </w:tblPrExChange>
        </w:tblPrEx>
        <w:trPr>
          <w:trHeight w:val="615"/>
          <w:ins w:id="229" w:author="Author"/>
          <w:trPrChange w:id="230" w:author="Author">
            <w:trPr>
              <w:trHeight w:val="615"/>
            </w:trPr>
          </w:trPrChange>
        </w:trPr>
        <w:tc>
          <w:tcPr>
            <w:tcW w:w="1339" w:type="dxa"/>
            <w:tcBorders>
              <w:bottom w:val="single" w:sz="4" w:space="0" w:color="auto"/>
            </w:tcBorders>
            <w:tcPrChange w:id="231" w:author="Author">
              <w:tcPr>
                <w:tcW w:w="1253" w:type="dxa"/>
                <w:tcBorders>
                  <w:bottom w:val="single" w:sz="4" w:space="0" w:color="auto"/>
                </w:tcBorders>
              </w:tcPr>
            </w:tcPrChange>
          </w:tcPr>
          <w:p w14:paraId="01745749" w14:textId="77777777" w:rsidR="00841EBD" w:rsidRPr="00B522E7" w:rsidRDefault="00841EBD" w:rsidP="00F73001">
            <w:pPr>
              <w:rPr>
                <w:ins w:id="232" w:author="Author"/>
                <w:rFonts w:ascii="Times New Roman" w:hAnsi="Times New Roman" w:cs="Times New Roman"/>
                <w:sz w:val="20"/>
                <w:szCs w:val="20"/>
              </w:rPr>
            </w:pPr>
            <w:ins w:id="233" w:author="Author">
              <w:r w:rsidRPr="00B522E7">
                <w:rPr>
                  <w:rFonts w:ascii="Times New Roman" w:hAnsi="Times New Roman" w:cs="Times New Roman"/>
                  <w:sz w:val="20"/>
                  <w:szCs w:val="20"/>
                </w:rPr>
                <w:t>Z0040</w:t>
              </w:r>
            </w:ins>
          </w:p>
        </w:tc>
        <w:tc>
          <w:tcPr>
            <w:tcW w:w="2123" w:type="dxa"/>
            <w:tcBorders>
              <w:bottom w:val="single" w:sz="4" w:space="0" w:color="auto"/>
            </w:tcBorders>
            <w:tcPrChange w:id="234" w:author="Author">
              <w:tcPr>
                <w:tcW w:w="2138" w:type="dxa"/>
                <w:gridSpan w:val="2"/>
                <w:tcBorders>
                  <w:bottom w:val="single" w:sz="4" w:space="0" w:color="auto"/>
                </w:tcBorders>
              </w:tcPr>
            </w:tcPrChange>
          </w:tcPr>
          <w:p w14:paraId="67452BBD" w14:textId="77777777" w:rsidR="00841EBD" w:rsidRPr="00B522E7" w:rsidRDefault="00841EBD" w:rsidP="00F73001">
            <w:pPr>
              <w:rPr>
                <w:ins w:id="235" w:author="Author"/>
                <w:rFonts w:ascii="Times New Roman" w:hAnsi="Times New Roman" w:cs="Times New Roman"/>
                <w:sz w:val="20"/>
                <w:szCs w:val="20"/>
              </w:rPr>
            </w:pPr>
            <w:ins w:id="236" w:author="Author">
              <w:r w:rsidRPr="00B522E7">
                <w:rPr>
                  <w:rFonts w:ascii="Times New Roman" w:hAnsi="Times New Roman" w:cs="Times New Roman"/>
                  <w:sz w:val="20"/>
                  <w:szCs w:val="20"/>
                </w:rPr>
                <w:t>Currency conversion</w:t>
              </w:r>
            </w:ins>
          </w:p>
        </w:tc>
        <w:tc>
          <w:tcPr>
            <w:tcW w:w="5826" w:type="dxa"/>
            <w:gridSpan w:val="2"/>
            <w:tcBorders>
              <w:bottom w:val="single" w:sz="4" w:space="0" w:color="auto"/>
            </w:tcBorders>
            <w:tcPrChange w:id="237" w:author="Author">
              <w:tcPr>
                <w:tcW w:w="5897" w:type="dxa"/>
                <w:gridSpan w:val="3"/>
                <w:tcBorders>
                  <w:bottom w:val="single" w:sz="4" w:space="0" w:color="auto"/>
                </w:tcBorders>
              </w:tcPr>
            </w:tcPrChange>
          </w:tcPr>
          <w:p w14:paraId="63ABCF8B" w14:textId="77777777" w:rsidR="00841EBD" w:rsidRPr="00B522E7" w:rsidRDefault="00841EBD" w:rsidP="00F73001">
            <w:pPr>
              <w:rPr>
                <w:ins w:id="238" w:author="Author"/>
                <w:rFonts w:ascii="Times New Roman" w:hAnsi="Times New Roman" w:cs="Times New Roman"/>
                <w:sz w:val="20"/>
                <w:szCs w:val="20"/>
              </w:rPr>
            </w:pPr>
            <w:ins w:id="239" w:author="Author">
              <w:r w:rsidRPr="00B522E7">
                <w:rPr>
                  <w:rFonts w:ascii="Times New Roman" w:hAnsi="Times New Roman" w:cs="Times New Roman"/>
                  <w:sz w:val="20"/>
                  <w:szCs w:val="20"/>
                </w:rPr>
                <w:t>Identify if the information reported by currency is being reported in the original currency (default) or in the reporting currency (otherwise specified). The following close list shall be used:</w:t>
              </w:r>
            </w:ins>
          </w:p>
          <w:p w14:paraId="514603A7" w14:textId="77777777" w:rsidR="00841EBD" w:rsidRPr="00B522E7" w:rsidRDefault="00841EBD" w:rsidP="00F73001">
            <w:pPr>
              <w:rPr>
                <w:ins w:id="240" w:author="Author"/>
                <w:rFonts w:ascii="Times New Roman" w:hAnsi="Times New Roman" w:cs="Times New Roman"/>
                <w:sz w:val="20"/>
                <w:szCs w:val="20"/>
              </w:rPr>
            </w:pPr>
            <w:ins w:id="241" w:author="Author">
              <w:r w:rsidRPr="00B522E7">
                <w:rPr>
                  <w:rFonts w:ascii="Times New Roman" w:hAnsi="Times New Roman" w:cs="Times New Roman"/>
                  <w:sz w:val="20"/>
                  <w:szCs w:val="20"/>
                </w:rPr>
                <w:t>1 – Original currency</w:t>
              </w:r>
            </w:ins>
          </w:p>
          <w:p w14:paraId="0606F6B0" w14:textId="77777777" w:rsidR="00841EBD" w:rsidRPr="00B522E7" w:rsidRDefault="00841EBD" w:rsidP="00F73001">
            <w:pPr>
              <w:rPr>
                <w:ins w:id="242" w:author="Author"/>
                <w:rFonts w:ascii="Times New Roman" w:hAnsi="Times New Roman" w:cs="Times New Roman"/>
                <w:sz w:val="20"/>
                <w:szCs w:val="20"/>
              </w:rPr>
            </w:pPr>
            <w:ins w:id="243" w:author="Author">
              <w:r w:rsidRPr="00B522E7">
                <w:rPr>
                  <w:rFonts w:ascii="Times New Roman" w:hAnsi="Times New Roman" w:cs="Times New Roman"/>
                  <w:sz w:val="20"/>
                  <w:szCs w:val="20"/>
                </w:rPr>
                <w:t>2 – Reporting currency</w:t>
              </w:r>
            </w:ins>
          </w:p>
          <w:p w14:paraId="54326952" w14:textId="77777777" w:rsidR="00841EBD" w:rsidRPr="00B522E7" w:rsidRDefault="00841EBD" w:rsidP="00F73001">
            <w:pPr>
              <w:rPr>
                <w:ins w:id="244" w:author="Author"/>
                <w:rFonts w:ascii="Times New Roman" w:hAnsi="Times New Roman" w:cs="Times New Roman"/>
                <w:sz w:val="20"/>
                <w:szCs w:val="20"/>
              </w:rPr>
            </w:pPr>
          </w:p>
          <w:p w14:paraId="2CFF4F26" w14:textId="77777777" w:rsidR="00841EBD" w:rsidRPr="00B522E7" w:rsidRDefault="00841EBD" w:rsidP="00F73001">
            <w:pPr>
              <w:rPr>
                <w:ins w:id="245" w:author="Author"/>
                <w:rFonts w:ascii="Times New Roman" w:hAnsi="Times New Roman" w:cs="Times New Roman"/>
                <w:sz w:val="20"/>
                <w:szCs w:val="20"/>
              </w:rPr>
            </w:pPr>
            <w:ins w:id="246" w:author="Author">
              <w:r w:rsidRPr="00B522E7">
                <w:rPr>
                  <w:rFonts w:ascii="Times New Roman" w:hAnsi="Times New Roman" w:cs="Times New Roman"/>
                  <w:sz w:val="20"/>
                  <w:szCs w:val="20"/>
                </w:rPr>
                <w:t>Only applicable when reporting by currency.</w:t>
              </w:r>
            </w:ins>
          </w:p>
        </w:tc>
      </w:tr>
      <w:tr w:rsidR="00476014" w:rsidRPr="00AB2CE4" w14:paraId="35D8E486" w14:textId="77777777" w:rsidTr="00841EBD">
        <w:trPr>
          <w:gridAfter w:val="1"/>
          <w:wAfter w:w="46" w:type="dxa"/>
          <w:trHeight w:val="2205"/>
        </w:trPr>
        <w:tc>
          <w:tcPr>
            <w:tcW w:w="1339" w:type="dxa"/>
            <w:hideMark/>
          </w:tcPr>
          <w:p w14:paraId="593B36AA" w14:textId="65F54AE3"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 xml:space="preserve">C0010 </w:t>
            </w:r>
            <w:r w:rsidRPr="00AB2CE4">
              <w:rPr>
                <w:rFonts w:ascii="Times New Roman" w:hAnsi="Times New Roman" w:cs="Times New Roman"/>
                <w:sz w:val="20"/>
                <w:szCs w:val="20"/>
              </w:rPr>
              <w:t>to C0160/ R0100 to R0250</w:t>
            </w:r>
          </w:p>
          <w:p w14:paraId="217E7BCF" w14:textId="6364879D"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A1</w:t>
            </w:r>
            <w:r w:rsidRPr="006B4CB9">
              <w:rPr>
                <w:rFonts w:ascii="Times New Roman" w:hAnsi="Times New Roman" w:cs="Times New Roman"/>
                <w:sz w:val="20"/>
                <w:szCs w:val="20"/>
              </w:rPr>
              <w:t>)</w:t>
            </w:r>
          </w:p>
        </w:tc>
        <w:tc>
          <w:tcPr>
            <w:tcW w:w="2123" w:type="dxa"/>
            <w:hideMark/>
          </w:tcPr>
          <w:p w14:paraId="0C6072C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–Triangle</w:t>
            </w:r>
          </w:p>
        </w:tc>
        <w:tc>
          <w:tcPr>
            <w:tcW w:w="5780" w:type="dxa"/>
            <w:hideMark/>
          </w:tcPr>
          <w:p w14:paraId="6BE2694C" w14:textId="00B84541" w:rsidR="00523D96" w:rsidRDefault="00476014" w:rsidP="004C6BFA">
            <w:pPr>
              <w:rPr>
                <w:rFonts w:ascii="Times New Roman" w:hAnsi="Times New Roman" w:cs="Times New Roman"/>
                <w:sz w:val="20"/>
                <w:szCs w:val="20"/>
              </w:rPr>
            </w:pPr>
            <w:r w:rsidRPr="004C6BFA">
              <w:rPr>
                <w:rFonts w:ascii="Times New Roman" w:hAnsi="Times New Roman" w:cs="Times New Roman"/>
                <w:sz w:val="20"/>
                <w:szCs w:val="20"/>
              </w:rPr>
              <w:t xml:space="preserve">The Gross Claims Paid, net of salvage and subrogation, </w:t>
            </w:r>
            <w:ins w:id="247" w:author="Author">
              <w:r w:rsidR="00510847">
                <w:rPr>
                  <w:rFonts w:ascii="Times New Roman" w:hAnsi="Times New Roman" w:cs="Times New Roman"/>
                  <w:sz w:val="20"/>
                  <w:szCs w:val="20"/>
                </w:rPr>
                <w:t>excluding expenses</w:t>
              </w:r>
              <w:del w:id="248" w:author="Author">
                <w:r w:rsidR="008C7D02" w:rsidDel="00510847">
                  <w:rPr>
                    <w:rFonts w:ascii="Times New Roman" w:hAnsi="Times New Roman" w:cs="Times New Roman"/>
                    <w:sz w:val="20"/>
                    <w:szCs w:val="20"/>
                  </w:rPr>
                  <w:delText>and expenses intrinsic to claims that cannot be separated</w:delText>
                </w:r>
              </w:del>
            </w:ins>
            <w:del w:id="249" w:author="Author">
              <w:r w:rsidR="00A7259F" w:rsidDel="007372A7">
                <w:rPr>
                  <w:rFonts w:ascii="Times New Roman" w:hAnsi="Times New Roman" w:cs="Times New Roman"/>
                  <w:sz w:val="20"/>
                  <w:szCs w:val="20"/>
                </w:rPr>
                <w:delText xml:space="preserve">excluding </w:delText>
              </w:r>
              <w:r w:rsidR="00EF5904" w:rsidDel="007372A7">
                <w:rPr>
                  <w:rFonts w:ascii="Times New Roman" w:hAnsi="Times New Roman" w:cs="Times New Roman"/>
                  <w:sz w:val="20"/>
                  <w:szCs w:val="20"/>
                </w:rPr>
                <w:delText>expenses</w:delText>
              </w:r>
            </w:del>
            <w:r w:rsidR="00EF5904">
              <w:rPr>
                <w:rFonts w:ascii="Times New Roman" w:hAnsi="Times New Roman" w:cs="Times New Roman"/>
                <w:sz w:val="20"/>
                <w:szCs w:val="20"/>
              </w:rPr>
              <w:t xml:space="preserve">, </w:t>
            </w:r>
            <w:r w:rsidRPr="004C6BFA">
              <w:rPr>
                <w:rFonts w:ascii="Times New Roman" w:hAnsi="Times New Roman" w:cs="Times New Roman"/>
                <w:sz w:val="20"/>
                <w:szCs w:val="20"/>
              </w:rPr>
              <w:t>in a triangle showing the developments of the gross claims payment already made: for each of the accident/underwriting years from N-14 (and prior) and all previous reporting periods to – including - N (last reporting year) report the payments already made corresponding at each development year (which is the delay between the accident/underwriting date and the payment date).</w:t>
            </w:r>
          </w:p>
          <w:p w14:paraId="5DA122AF" w14:textId="77777777" w:rsidR="00476014" w:rsidRDefault="00476014" w:rsidP="004C6BFA">
            <w:pPr>
              <w:rPr>
                <w:ins w:id="250" w:author="Author"/>
                <w:rFonts w:ascii="Times New Roman" w:hAnsi="Times New Roman" w:cs="Times New Roman"/>
                <w:sz w:val="20"/>
                <w:szCs w:val="20"/>
              </w:rPr>
            </w:pPr>
            <w:r w:rsidRPr="004C6BFA">
              <w:rPr>
                <w:rFonts w:ascii="Times New Roman" w:hAnsi="Times New Roman" w:cs="Times New Roman"/>
                <w:sz w:val="20"/>
                <w:szCs w:val="20"/>
              </w:rPr>
              <w:br/>
              <w:t>The data are in absolute amount, non-cumulative and undiscounted.</w:t>
            </w:r>
          </w:p>
          <w:p w14:paraId="09BC73DC" w14:textId="77777777" w:rsidR="00510847" w:rsidRDefault="00510847" w:rsidP="004C6BFA">
            <w:pPr>
              <w:rPr>
                <w:ins w:id="251" w:author="Author"/>
                <w:rFonts w:ascii="Times New Roman" w:hAnsi="Times New Roman" w:cs="Times New Roman"/>
                <w:sz w:val="20"/>
                <w:szCs w:val="20"/>
              </w:rPr>
            </w:pPr>
          </w:p>
          <w:p w14:paraId="1DB5820F" w14:textId="77777777" w:rsidR="00510847" w:rsidRDefault="00510847" w:rsidP="00510847">
            <w:pPr>
              <w:rPr>
                <w:ins w:id="252" w:author="Author"/>
                <w:rFonts w:ascii="Times New Roman" w:hAnsi="Times New Roman" w:cs="Times New Roman"/>
                <w:sz w:val="20"/>
                <w:szCs w:val="20"/>
              </w:rPr>
            </w:pPr>
            <w:ins w:id="253" w:author="Author">
              <w:r>
                <w:rPr>
                  <w:rFonts w:ascii="Times New Roman" w:hAnsi="Times New Roman" w:cs="Times New Roman"/>
                  <w:sz w:val="20"/>
                  <w:szCs w:val="20"/>
                </w:rPr>
                <w:t>The amount includes all the elements that compose the claim itself but excludes any expenses.</w:t>
              </w:r>
            </w:ins>
          </w:p>
          <w:p w14:paraId="6B1F9661" w14:textId="67EE8942" w:rsidR="00510847" w:rsidRPr="004C6BFA" w:rsidRDefault="00510847" w:rsidP="004C6BFA">
            <w:pPr>
              <w:rPr>
                <w:rFonts w:ascii="Times New Roman" w:hAnsi="Times New Roman" w:cs="Times New Roman"/>
                <w:sz w:val="20"/>
                <w:szCs w:val="20"/>
              </w:rPr>
            </w:pPr>
          </w:p>
        </w:tc>
      </w:tr>
      <w:tr w:rsidR="00476014" w:rsidRPr="00AB2CE4" w14:paraId="19A61F35" w14:textId="77777777" w:rsidTr="00841EBD">
        <w:trPr>
          <w:gridAfter w:val="1"/>
          <w:wAfter w:w="46" w:type="dxa"/>
          <w:trHeight w:val="930"/>
        </w:trPr>
        <w:tc>
          <w:tcPr>
            <w:tcW w:w="1339" w:type="dxa"/>
            <w:hideMark/>
          </w:tcPr>
          <w:p w14:paraId="7AB3E145" w14:textId="55D405E3"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lastRenderedPageBreak/>
              <w:t>C0170/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5CC3C810" w14:textId="4B96FEA5"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A2</w:t>
            </w:r>
            <w:r w:rsidRPr="006B4CB9">
              <w:rPr>
                <w:rFonts w:ascii="Times New Roman" w:hAnsi="Times New Roman" w:cs="Times New Roman"/>
                <w:sz w:val="20"/>
                <w:szCs w:val="20"/>
              </w:rPr>
              <w:t>)</w:t>
            </w:r>
          </w:p>
        </w:tc>
        <w:tc>
          <w:tcPr>
            <w:tcW w:w="2123" w:type="dxa"/>
            <w:hideMark/>
          </w:tcPr>
          <w:p w14:paraId="5DDEF0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(non-cumulative) – In current year</w:t>
            </w:r>
          </w:p>
        </w:tc>
        <w:tc>
          <w:tcPr>
            <w:tcW w:w="5780" w:type="dxa"/>
            <w:hideMark/>
          </w:tcPr>
          <w:p w14:paraId="102ED146" w14:textId="3672B0CE" w:rsidR="00F116EA" w:rsidRDefault="00476014">
            <w:pPr>
              <w:spacing w:after="200" w:line="276" w:lineRule="auto"/>
              <w:rPr>
                <w:ins w:id="254" w:author="Author"/>
                <w:rFonts w:ascii="Times New Roman" w:hAnsi="Times New Roman" w:cs="Times New Roman"/>
                <w:sz w:val="20"/>
                <w:szCs w:val="20"/>
              </w:rPr>
            </w:pPr>
            <w:r w:rsidRPr="004C6BFA">
              <w:rPr>
                <w:rFonts w:ascii="Times New Roman" w:hAnsi="Times New Roman" w:cs="Times New Roman"/>
                <w:sz w:val="20"/>
                <w:szCs w:val="20"/>
              </w:rPr>
              <w:t>Total “Current year</w:t>
            </w:r>
            <w:r w:rsidRPr="0030017D">
              <w:rPr>
                <w:rFonts w:ascii="Times New Roman" w:hAnsi="Times New Roman" w:cs="Times New Roman"/>
                <w:sz w:val="20"/>
                <w:szCs w:val="20"/>
              </w:rPr>
              <w:t xml:space="preserve">” </w:t>
            </w:r>
            <w:del w:id="255" w:author="Author">
              <w:r w:rsidRPr="0030017D" w:rsidDel="004B6102">
                <w:rPr>
                  <w:rFonts w:ascii="Times New Roman" w:hAnsi="Times New Roman" w:cs="Times New Roman"/>
                  <w:sz w:val="20"/>
                  <w:szCs w:val="20"/>
                </w:rPr>
                <w:delText>contains the sum of</w:delText>
              </w:r>
            </w:del>
            <w:ins w:id="256" w:author="Author">
              <w:r w:rsidR="004B6102" w:rsidRPr="0030017D">
                <w:rPr>
                  <w:rFonts w:ascii="Times New Roman" w:hAnsi="Times New Roman" w:cs="Times New Roman"/>
                  <w:sz w:val="20"/>
                  <w:szCs w:val="20"/>
                </w:rPr>
                <w:t>reflects</w:t>
              </w:r>
            </w:ins>
            <w:r w:rsidRPr="004C6BFA">
              <w:rPr>
                <w:rFonts w:ascii="Times New Roman" w:hAnsi="Times New Roman" w:cs="Times New Roman"/>
                <w:sz w:val="20"/>
                <w:szCs w:val="20"/>
              </w:rPr>
              <w:t xml:space="preserve"> the last diagonal (all data referred to last reporting year)</w:t>
            </w:r>
            <w:ins w:id="257" w:author="Author">
              <w:r w:rsidR="00F116EA">
                <w:rPr>
                  <w:rFonts w:ascii="Times New Roman" w:hAnsi="Times New Roman" w:cs="Times New Roman"/>
                  <w:sz w:val="20"/>
                  <w:szCs w:val="20"/>
                </w:rPr>
                <w:t xml:space="preserve"> from R0110 to R0250. </w:t>
              </w:r>
            </w:ins>
          </w:p>
          <w:p w14:paraId="4CBA1435" w14:textId="4C86DDCB" w:rsidR="00476014" w:rsidRPr="004C6BFA" w:rsidRDefault="00F116EA">
            <w:pPr>
              <w:spacing w:after="200" w:line="276" w:lineRule="auto"/>
              <w:rPr>
                <w:rFonts w:ascii="Times New Roman" w:hAnsi="Times New Roman" w:cs="Times New Roman"/>
                <w:sz w:val="20"/>
                <w:szCs w:val="20"/>
              </w:rPr>
            </w:pPr>
            <w:ins w:id="258" w:author="Author">
              <w:r>
                <w:rPr>
                  <w:rFonts w:ascii="Times New Roman" w:hAnsi="Times New Roman" w:cs="Times New Roman"/>
                  <w:sz w:val="20"/>
                  <w:szCs w:val="20"/>
                </w:rPr>
                <w:t>R0260 is the total of R0110 to R0250</w:t>
              </w:r>
            </w:ins>
            <w:del w:id="259" w:author="Author">
              <w:r w:rsidR="00476014" w:rsidRPr="004C6BFA" w:rsidDel="007372A7">
                <w:rPr>
                  <w:rFonts w:ascii="Times New Roman" w:hAnsi="Times New Roman" w:cs="Times New Roman"/>
                  <w:sz w:val="20"/>
                  <w:szCs w:val="20"/>
                </w:rPr>
                <w:delText>, including total</w:delText>
              </w:r>
            </w:del>
            <w:r w:rsidR="00476014" w:rsidRPr="004C6BFA">
              <w:rPr>
                <w:rFonts w:ascii="Times New Roman" w:hAnsi="Times New Roman" w:cs="Times New Roman"/>
                <w:sz w:val="20"/>
                <w:szCs w:val="20"/>
              </w:rPr>
              <w:t>.</w:t>
            </w:r>
          </w:p>
        </w:tc>
      </w:tr>
      <w:tr w:rsidR="00476014" w:rsidRPr="00AB2CE4" w14:paraId="210E29A1" w14:textId="77777777" w:rsidTr="00841EBD">
        <w:tblPrEx>
          <w:tblW w:w="9288" w:type="dxa"/>
          <w:tblPrExChange w:id="260" w:author="Author">
            <w:tblPrEx>
              <w:tblW w:w="0" w:type="auto"/>
            </w:tblPrEx>
          </w:tblPrExChange>
        </w:tblPrEx>
        <w:trPr>
          <w:gridAfter w:val="1"/>
          <w:wAfter w:w="46" w:type="dxa"/>
          <w:trHeight w:val="487"/>
          <w:trPrChange w:id="261" w:author="Author">
            <w:trPr>
              <w:gridAfter w:val="1"/>
              <w:trHeight w:val="930"/>
            </w:trPr>
          </w:trPrChange>
        </w:trPr>
        <w:tc>
          <w:tcPr>
            <w:tcW w:w="1339" w:type="dxa"/>
            <w:hideMark/>
            <w:tcPrChange w:id="262" w:author="Author">
              <w:tcPr>
                <w:tcW w:w="1253" w:type="dxa"/>
                <w:gridSpan w:val="2"/>
                <w:hideMark/>
              </w:tcPr>
            </w:tcPrChange>
          </w:tcPr>
          <w:p w14:paraId="7A2987CE" w14:textId="41F2AB8F"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C0180/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1507E197" w14:textId="6781D086"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A3</w:t>
            </w:r>
            <w:r w:rsidRPr="006B4CB9">
              <w:rPr>
                <w:rFonts w:ascii="Times New Roman" w:hAnsi="Times New Roman" w:cs="Times New Roman"/>
                <w:sz w:val="20"/>
                <w:szCs w:val="20"/>
              </w:rPr>
              <w:t>)</w:t>
            </w:r>
          </w:p>
        </w:tc>
        <w:tc>
          <w:tcPr>
            <w:tcW w:w="2123" w:type="dxa"/>
            <w:hideMark/>
            <w:tcPrChange w:id="263" w:author="Author">
              <w:tcPr>
                <w:tcW w:w="2138" w:type="dxa"/>
                <w:gridSpan w:val="2"/>
                <w:hideMark/>
              </w:tcPr>
            </w:tcPrChange>
          </w:tcPr>
          <w:p w14:paraId="6A660D35"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Claims Paid – Sum of years (cumulative)</w:t>
            </w:r>
          </w:p>
        </w:tc>
        <w:tc>
          <w:tcPr>
            <w:tcW w:w="5780" w:type="dxa"/>
            <w:hideMark/>
            <w:tcPrChange w:id="264" w:author="Author">
              <w:tcPr>
                <w:tcW w:w="5851" w:type="dxa"/>
                <w:hideMark/>
              </w:tcPr>
            </w:tcPrChange>
          </w:tcPr>
          <w:p w14:paraId="6815A2A9" w14:textId="15AC5B7A"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49938120" w14:textId="77777777" w:rsidTr="00841EBD">
        <w:trPr>
          <w:gridAfter w:val="1"/>
          <w:wAfter w:w="46" w:type="dxa"/>
          <w:trHeight w:val="1830"/>
        </w:trPr>
        <w:tc>
          <w:tcPr>
            <w:tcW w:w="1339" w:type="dxa"/>
            <w:hideMark/>
          </w:tcPr>
          <w:p w14:paraId="4A36CAF0" w14:textId="3A5156BF" w:rsidR="00AB2CE4" w:rsidRPr="00AB2CE4" w:rsidRDefault="00AB2CE4" w:rsidP="00476014">
            <w:pPr>
              <w:rPr>
                <w:rFonts w:ascii="Times New Roman" w:hAnsi="Times New Roman" w:cs="Times New Roman"/>
                <w:sz w:val="20"/>
                <w:szCs w:val="20"/>
              </w:rPr>
            </w:pPr>
            <w:r w:rsidRPr="006B4CB9">
              <w:rPr>
                <w:rFonts w:ascii="Times New Roman" w:hAnsi="Times New Roman" w:cs="Times New Roman"/>
                <w:sz w:val="20"/>
                <w:szCs w:val="20"/>
              </w:rPr>
              <w:t>C0200 to C0350</w:t>
            </w:r>
            <w:r w:rsidRPr="00AB2CE4">
              <w:rPr>
                <w:rFonts w:ascii="Times New Roman" w:hAnsi="Times New Roman" w:cs="Times New Roman"/>
                <w:sz w:val="20"/>
                <w:szCs w:val="20"/>
              </w:rPr>
              <w:t>/ R0100 to R0250</w:t>
            </w:r>
          </w:p>
          <w:p w14:paraId="375FBF1C" w14:textId="2BB141D1" w:rsidR="00476014" w:rsidRPr="004C6BFA" w:rsidRDefault="00AB2CE4" w:rsidP="0047601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P1</w:t>
            </w:r>
            <w:r w:rsidRPr="006B4CB9">
              <w:rPr>
                <w:rFonts w:ascii="Times New Roman" w:hAnsi="Times New Roman" w:cs="Times New Roman"/>
                <w:sz w:val="20"/>
                <w:szCs w:val="20"/>
              </w:rPr>
              <w:t>)</w:t>
            </w:r>
          </w:p>
        </w:tc>
        <w:tc>
          <w:tcPr>
            <w:tcW w:w="2123" w:type="dxa"/>
            <w:hideMark/>
          </w:tcPr>
          <w:p w14:paraId="6F3362C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undiscounted Best Estimate Claims Provisions – Triangle</w:t>
            </w:r>
          </w:p>
        </w:tc>
        <w:tc>
          <w:tcPr>
            <w:tcW w:w="5780" w:type="dxa"/>
            <w:hideMark/>
          </w:tcPr>
          <w:p w14:paraId="21620CD8" w14:textId="103E1896" w:rsidR="00523D96" w:rsidRPr="0030017D" w:rsidRDefault="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Triangles of undiscounted best estimate of claims provisions, gross of reinsurance for each of the accident/underwriting years from N-14 (and prior) and all previous reporting periods to – including - N (last reporting year). The best estimate for claims provision relates to claims events occurred before or at the valuation date, whether the claims arising from these events have been reported or not.</w:t>
            </w:r>
            <w:r w:rsidRPr="0030017D">
              <w:rPr>
                <w:rFonts w:ascii="Times New Roman" w:hAnsi="Times New Roman" w:cs="Times New Roman"/>
                <w:sz w:val="20"/>
                <w:szCs w:val="20"/>
              </w:rPr>
              <w:br/>
            </w:r>
            <w:r w:rsidR="00523D96" w:rsidRPr="0030017D">
              <w:rPr>
                <w:rFonts w:ascii="Times New Roman" w:hAnsi="Times New Roman" w:cs="Times New Roman"/>
                <w:sz w:val="20"/>
                <w:szCs w:val="20"/>
              </w:rPr>
              <w:t>The data are in absolute amount, non-cumulative and undiscounted.</w:t>
            </w:r>
          </w:p>
        </w:tc>
      </w:tr>
      <w:tr w:rsidR="00476014" w:rsidRPr="00AB2CE4" w14:paraId="0B04CDBC" w14:textId="77777777" w:rsidTr="00841EBD">
        <w:trPr>
          <w:gridAfter w:val="1"/>
          <w:wAfter w:w="46" w:type="dxa"/>
          <w:trHeight w:val="1230"/>
        </w:trPr>
        <w:tc>
          <w:tcPr>
            <w:tcW w:w="1339" w:type="dxa"/>
            <w:hideMark/>
          </w:tcPr>
          <w:p w14:paraId="5964E62A" w14:textId="3941EDFC" w:rsidR="00AB2CE4" w:rsidRPr="00AB2CE4" w:rsidRDefault="00AB2CE4" w:rsidP="00AB2CE4">
            <w:pPr>
              <w:rPr>
                <w:rFonts w:ascii="Times New Roman" w:hAnsi="Times New Roman" w:cs="Times New Roman"/>
                <w:sz w:val="20"/>
                <w:szCs w:val="20"/>
              </w:rPr>
            </w:pPr>
            <w:r w:rsidRPr="006B4CB9">
              <w:rPr>
                <w:rFonts w:ascii="Times New Roman" w:hAnsi="Times New Roman" w:cs="Times New Roman"/>
                <w:sz w:val="20"/>
                <w:szCs w:val="20"/>
              </w:rPr>
              <w:t>C0360/ R0100 to R02</w:t>
            </w:r>
            <w:r w:rsidR="001730E2">
              <w:rPr>
                <w:rFonts w:ascii="Times New Roman" w:hAnsi="Times New Roman" w:cs="Times New Roman"/>
                <w:sz w:val="20"/>
                <w:szCs w:val="20"/>
              </w:rPr>
              <w:t>6</w:t>
            </w:r>
            <w:r w:rsidRPr="006B4CB9">
              <w:rPr>
                <w:rFonts w:ascii="Times New Roman" w:hAnsi="Times New Roman" w:cs="Times New Roman"/>
                <w:sz w:val="20"/>
                <w:szCs w:val="20"/>
              </w:rPr>
              <w:t>0</w:t>
            </w:r>
          </w:p>
          <w:p w14:paraId="3ACD8D7B" w14:textId="3153BEEE" w:rsidR="00476014" w:rsidRPr="004C6BFA" w:rsidRDefault="00AB2CE4" w:rsidP="00AB2CE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P2</w:t>
            </w:r>
            <w:r w:rsidRPr="006B4CB9">
              <w:rPr>
                <w:rFonts w:ascii="Times New Roman" w:hAnsi="Times New Roman" w:cs="Times New Roman"/>
                <w:sz w:val="20"/>
                <w:szCs w:val="20"/>
              </w:rPr>
              <w:t>)</w:t>
            </w:r>
          </w:p>
        </w:tc>
        <w:tc>
          <w:tcPr>
            <w:tcW w:w="2123" w:type="dxa"/>
            <w:hideMark/>
          </w:tcPr>
          <w:p w14:paraId="7AB96DE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Best Estimate Claims Provisions – Year end (discounted data)</w:t>
            </w:r>
          </w:p>
        </w:tc>
        <w:tc>
          <w:tcPr>
            <w:tcW w:w="5780" w:type="dxa"/>
            <w:hideMark/>
          </w:tcPr>
          <w:p w14:paraId="0FA61D0A" w14:textId="12F837EB" w:rsidR="00476014" w:rsidRPr="0030017D" w:rsidRDefault="00476014" w:rsidP="00476014">
            <w:pPr>
              <w:spacing w:after="200" w:line="276" w:lineRule="auto"/>
              <w:rPr>
                <w:ins w:id="265" w:author="Author"/>
                <w:rFonts w:ascii="Times New Roman" w:hAnsi="Times New Roman" w:cs="Times New Roman"/>
                <w:sz w:val="20"/>
                <w:szCs w:val="20"/>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266" w:author="Author">
              <w:r w:rsidR="004B6102" w:rsidRPr="00A27BEA">
                <w:rPr>
                  <w:rFonts w:ascii="Times New Roman" w:hAnsi="Times New Roman" w:cs="Times New Roman"/>
                  <w:sz w:val="20"/>
                  <w:szCs w:val="20"/>
                  <w:rPrChange w:id="267" w:author="Author">
                    <w:rPr>
                      <w:rFonts w:ascii="Times New Roman" w:hAnsi="Times New Roman" w:cs="Times New Roman"/>
                      <w:sz w:val="20"/>
                      <w:szCs w:val="20"/>
                      <w:highlight w:val="yellow"/>
                    </w:rPr>
                  </w:rPrChange>
                </w:rPr>
                <w:t xml:space="preserve">reflects the last diagonal but </w:t>
              </w:r>
            </w:ins>
            <w:del w:id="268" w:author="Author">
              <w:r w:rsidRPr="0030017D" w:rsidDel="004B6102">
                <w:rPr>
                  <w:rFonts w:ascii="Times New Roman" w:hAnsi="Times New Roman" w:cs="Times New Roman"/>
                  <w:sz w:val="20"/>
                  <w:szCs w:val="20"/>
                </w:rPr>
                <w:delText xml:space="preserve">for each year, </w:delText>
              </w:r>
            </w:del>
            <w:r w:rsidRPr="0030017D">
              <w:rPr>
                <w:rFonts w:ascii="Times New Roman" w:hAnsi="Times New Roman" w:cs="Times New Roman"/>
                <w:sz w:val="20"/>
                <w:szCs w:val="20"/>
              </w:rPr>
              <w:t xml:space="preserve">on </w:t>
            </w:r>
            <w:ins w:id="269" w:author="Author">
              <w:r w:rsidR="004B6102" w:rsidRPr="0030017D">
                <w:rPr>
                  <w:rFonts w:ascii="Times New Roman" w:hAnsi="Times New Roman" w:cs="Times New Roman"/>
                  <w:sz w:val="20"/>
                  <w:szCs w:val="20"/>
                </w:rPr>
                <w:t xml:space="preserve">a </w:t>
              </w:r>
            </w:ins>
            <w:r w:rsidRPr="0030017D">
              <w:rPr>
                <w:rFonts w:ascii="Times New Roman" w:hAnsi="Times New Roman" w:cs="Times New Roman"/>
                <w:sz w:val="20"/>
                <w:szCs w:val="20"/>
              </w:rPr>
              <w:t>discounted basis</w:t>
            </w:r>
            <w:ins w:id="270" w:author="Author">
              <w:r w:rsidR="008A365B" w:rsidRPr="00A27BEA">
                <w:rPr>
                  <w:rFonts w:ascii="Times New Roman" w:hAnsi="Times New Roman" w:cs="Times New Roman"/>
                  <w:sz w:val="20"/>
                  <w:szCs w:val="20"/>
                  <w:rPrChange w:id="271" w:author="Author">
                    <w:rPr>
                      <w:rFonts w:ascii="Times New Roman" w:hAnsi="Times New Roman" w:cs="Times New Roman"/>
                      <w:sz w:val="20"/>
                      <w:szCs w:val="20"/>
                      <w:highlight w:val="yellow"/>
                    </w:rPr>
                  </w:rPrChange>
                </w:rPr>
                <w:t xml:space="preserve"> </w:t>
              </w:r>
              <w:r w:rsidR="004B6102" w:rsidRPr="0030017D">
                <w:rPr>
                  <w:rFonts w:ascii="Times New Roman" w:hAnsi="Times New Roman" w:cs="Times New Roman"/>
                  <w:sz w:val="20"/>
                  <w:szCs w:val="20"/>
                </w:rPr>
                <w:t>(all data referred to last reporting year) from R0110 to R0250</w:t>
              </w:r>
            </w:ins>
            <w:del w:id="272" w:author="Author">
              <w:r w:rsidRPr="0030017D" w:rsidDel="004B6102">
                <w:rPr>
                  <w:rFonts w:ascii="Times New Roman" w:hAnsi="Times New Roman" w:cs="Times New Roman"/>
                  <w:sz w:val="20"/>
                  <w:szCs w:val="20"/>
                </w:rPr>
                <w:delText>, including total</w:delText>
              </w:r>
            </w:del>
            <w:r w:rsidRPr="0030017D">
              <w:rPr>
                <w:rFonts w:ascii="Times New Roman" w:hAnsi="Times New Roman" w:cs="Times New Roman"/>
                <w:sz w:val="20"/>
                <w:szCs w:val="20"/>
              </w:rPr>
              <w:t>.</w:t>
            </w:r>
          </w:p>
          <w:p w14:paraId="36B9A53C" w14:textId="5CFD2CB4" w:rsidR="004B6102" w:rsidRPr="0030017D" w:rsidRDefault="004B6102" w:rsidP="004B6102">
            <w:pPr>
              <w:spacing w:after="200" w:line="276" w:lineRule="auto"/>
              <w:rPr>
                <w:rFonts w:ascii="Times New Roman" w:hAnsi="Times New Roman" w:cs="Times New Roman"/>
                <w:sz w:val="20"/>
                <w:szCs w:val="20"/>
              </w:rPr>
            </w:pPr>
            <w:ins w:id="273" w:author="Author">
              <w:r w:rsidRPr="0030017D">
                <w:rPr>
                  <w:rFonts w:ascii="Times New Roman" w:hAnsi="Times New Roman" w:cs="Times New Roman"/>
                  <w:sz w:val="20"/>
                  <w:szCs w:val="20"/>
                </w:rPr>
                <w:t>R0260 is the total of R0110 to R0250</w:t>
              </w:r>
            </w:ins>
          </w:p>
        </w:tc>
      </w:tr>
      <w:tr w:rsidR="00476014" w:rsidRPr="00AB2CE4" w14:paraId="7C8EE5DC" w14:textId="77777777" w:rsidTr="00841EBD">
        <w:trPr>
          <w:gridAfter w:val="1"/>
          <w:wAfter w:w="46" w:type="dxa"/>
          <w:trHeight w:val="464"/>
        </w:trPr>
        <w:tc>
          <w:tcPr>
            <w:tcW w:w="1339" w:type="dxa"/>
            <w:vMerge w:val="restart"/>
            <w:hideMark/>
          </w:tcPr>
          <w:p w14:paraId="15527E8A" w14:textId="1C5B21B5" w:rsidR="00AB2CE4" w:rsidRPr="00AB2CE4" w:rsidRDefault="00AB2CE4" w:rsidP="00AB2CE4">
            <w:pPr>
              <w:rPr>
                <w:rFonts w:ascii="Times New Roman" w:hAnsi="Times New Roman" w:cs="Times New Roman"/>
                <w:sz w:val="20"/>
                <w:szCs w:val="20"/>
              </w:rPr>
            </w:pPr>
            <w:r w:rsidRPr="006B4CB9">
              <w:rPr>
                <w:rFonts w:ascii="Times New Roman" w:hAnsi="Times New Roman" w:cs="Times New Roman"/>
                <w:sz w:val="20"/>
                <w:szCs w:val="20"/>
              </w:rPr>
              <w:t>C0400 to C0550</w:t>
            </w:r>
            <w:r w:rsidRPr="00AB2CE4">
              <w:rPr>
                <w:rFonts w:ascii="Times New Roman" w:hAnsi="Times New Roman" w:cs="Times New Roman"/>
                <w:sz w:val="20"/>
                <w:szCs w:val="20"/>
              </w:rPr>
              <w:t>/ R0100 to R0250</w:t>
            </w:r>
          </w:p>
          <w:p w14:paraId="52555E17" w14:textId="74D076E4" w:rsidR="00476014" w:rsidRPr="004C6BFA" w:rsidRDefault="00AB2CE4" w:rsidP="00AB2CE4">
            <w:pPr>
              <w:spacing w:after="200" w:line="276" w:lineRule="auto"/>
              <w:rPr>
                <w:rFonts w:ascii="Times New Roman" w:hAnsi="Times New Roman" w:cs="Times New Roman"/>
                <w:sz w:val="20"/>
                <w:szCs w:val="20"/>
              </w:rPr>
            </w:pPr>
            <w:r w:rsidRPr="00AB2CE4">
              <w:rPr>
                <w:rFonts w:ascii="Times New Roman" w:hAnsi="Times New Roman" w:cs="Times New Roman"/>
                <w:sz w:val="20"/>
                <w:szCs w:val="20"/>
              </w:rPr>
              <w:t>(</w:t>
            </w:r>
            <w:r w:rsidR="00476014" w:rsidRPr="004C6BFA">
              <w:rPr>
                <w:rFonts w:ascii="Times New Roman" w:hAnsi="Times New Roman" w:cs="Times New Roman"/>
                <w:sz w:val="20"/>
                <w:szCs w:val="20"/>
              </w:rPr>
              <w:t>AE1</w:t>
            </w:r>
            <w:r w:rsidRPr="006B4CB9">
              <w:rPr>
                <w:rFonts w:ascii="Times New Roman" w:hAnsi="Times New Roman" w:cs="Times New Roman"/>
                <w:sz w:val="20"/>
                <w:szCs w:val="20"/>
              </w:rPr>
              <w:t>)</w:t>
            </w:r>
          </w:p>
        </w:tc>
        <w:tc>
          <w:tcPr>
            <w:tcW w:w="2123" w:type="dxa"/>
            <w:vMerge w:val="restart"/>
            <w:hideMark/>
          </w:tcPr>
          <w:p w14:paraId="30078C6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Triangle</w:t>
            </w:r>
          </w:p>
        </w:tc>
        <w:tc>
          <w:tcPr>
            <w:tcW w:w="5780" w:type="dxa"/>
            <w:vMerge w:val="restart"/>
            <w:hideMark/>
          </w:tcPr>
          <w:p w14:paraId="4514A489" w14:textId="7C6DFF23" w:rsidR="00476014" w:rsidRPr="0030017D" w:rsidRDefault="00476014">
            <w:pPr>
              <w:spacing w:after="200" w:line="276" w:lineRule="auto"/>
              <w:rPr>
                <w:rFonts w:ascii="Times New Roman" w:hAnsi="Times New Roman" w:cs="Times New Roman"/>
                <w:sz w:val="20"/>
                <w:szCs w:val="20"/>
              </w:rPr>
            </w:pPr>
            <w:r w:rsidRPr="0030017D">
              <w:rPr>
                <w:rFonts w:ascii="Times New Roman" w:hAnsi="Times New Roman" w:cs="Times New Roman"/>
                <w:sz w:val="20"/>
                <w:szCs w:val="20"/>
              </w:rPr>
              <w:t xml:space="preserve">Triangles for each of the accident/underwriting years from N-14 (and prior) and all previous reporting periods to – including - N (last reporting year) of provisions in respect of claim events that have happened and been reported to the insurer, but have not yet been settled, excluding IBNR (incurred but not reported claims). These may be case-by-case reserves estimated by claim handlers and do not need to be on a best estimate Solvency II basis. The RBNS </w:t>
            </w:r>
            <w:r w:rsidR="00D973A3" w:rsidRPr="0030017D">
              <w:rPr>
                <w:rFonts w:ascii="Times New Roman" w:hAnsi="Times New Roman" w:cs="Times New Roman"/>
                <w:sz w:val="20"/>
                <w:szCs w:val="20"/>
              </w:rPr>
              <w:t xml:space="preserve">shall </w:t>
            </w:r>
            <w:r w:rsidRPr="0030017D">
              <w:rPr>
                <w:rFonts w:ascii="Times New Roman" w:hAnsi="Times New Roman" w:cs="Times New Roman"/>
                <w:sz w:val="20"/>
                <w:szCs w:val="20"/>
              </w:rPr>
              <w:t xml:space="preserve">be measured using consistent reserve strength over time. </w:t>
            </w:r>
          </w:p>
          <w:p w14:paraId="574B49B2" w14:textId="77777777" w:rsidR="00523D96" w:rsidRPr="0030017D" w:rsidRDefault="00523D96">
            <w:pPr>
              <w:spacing w:after="200" w:line="276" w:lineRule="auto"/>
              <w:rPr>
                <w:ins w:id="274" w:author="Author"/>
                <w:rFonts w:ascii="Times New Roman" w:hAnsi="Times New Roman" w:cs="Times New Roman"/>
                <w:sz w:val="20"/>
                <w:szCs w:val="20"/>
              </w:rPr>
            </w:pPr>
            <w:r w:rsidRPr="0030017D">
              <w:rPr>
                <w:rFonts w:ascii="Times New Roman" w:hAnsi="Times New Roman" w:cs="Times New Roman"/>
                <w:sz w:val="20"/>
                <w:szCs w:val="20"/>
              </w:rPr>
              <w:t>The data are in absolute amount, non-cumulative and undiscounted.</w:t>
            </w:r>
          </w:p>
          <w:p w14:paraId="6F77A1F8" w14:textId="70749DA5" w:rsidR="00510847" w:rsidRPr="0030017D" w:rsidDel="008A365B" w:rsidRDefault="00510847">
            <w:pPr>
              <w:rPr>
                <w:ins w:id="275" w:author="Author"/>
                <w:del w:id="276" w:author="Author"/>
                <w:rFonts w:ascii="Times New Roman" w:hAnsi="Times New Roman" w:cs="Times New Roman"/>
                <w:sz w:val="20"/>
                <w:szCs w:val="20"/>
              </w:rPr>
            </w:pPr>
            <w:ins w:id="277" w:author="Author">
              <w:r w:rsidRPr="0030017D">
                <w:rPr>
                  <w:rFonts w:ascii="Times New Roman" w:hAnsi="Times New Roman" w:cs="Times New Roman"/>
                  <w:sz w:val="20"/>
                  <w:szCs w:val="20"/>
                </w:rPr>
                <w:t>The amount includes all the elements that compose the claim itself but excludes any expenses.</w:t>
              </w:r>
            </w:ins>
          </w:p>
          <w:p w14:paraId="2CA2CC93" w14:textId="43F8E367" w:rsidR="00510847" w:rsidRPr="0030017D" w:rsidRDefault="00510847">
            <w:pPr>
              <w:rPr>
                <w:rFonts w:ascii="Times New Roman" w:hAnsi="Times New Roman" w:cs="Times New Roman"/>
                <w:sz w:val="20"/>
                <w:szCs w:val="20"/>
              </w:rPr>
              <w:pPrChange w:id="278" w:author="Author">
                <w:pPr>
                  <w:spacing w:after="200" w:line="276" w:lineRule="auto"/>
                </w:pPr>
              </w:pPrChange>
            </w:pPr>
          </w:p>
        </w:tc>
      </w:tr>
      <w:tr w:rsidR="00476014" w:rsidRPr="00AB2CE4" w14:paraId="383B591F" w14:textId="77777777" w:rsidTr="00841EBD">
        <w:trPr>
          <w:gridAfter w:val="1"/>
          <w:wAfter w:w="46" w:type="dxa"/>
          <w:trHeight w:val="464"/>
        </w:trPr>
        <w:tc>
          <w:tcPr>
            <w:tcW w:w="1339" w:type="dxa"/>
            <w:vMerge/>
            <w:hideMark/>
          </w:tcPr>
          <w:p w14:paraId="11152D8C" w14:textId="77777777" w:rsidR="00476014" w:rsidRPr="004C6BFA" w:rsidRDefault="00476014" w:rsidP="00476014">
            <w:pPr>
              <w:spacing w:after="200" w:line="276" w:lineRule="auto"/>
              <w:rPr>
                <w:rFonts w:ascii="Times New Roman" w:hAnsi="Times New Roman" w:cs="Times New Roman"/>
                <w:sz w:val="20"/>
                <w:szCs w:val="20"/>
              </w:rPr>
            </w:pPr>
          </w:p>
        </w:tc>
        <w:tc>
          <w:tcPr>
            <w:tcW w:w="2123" w:type="dxa"/>
            <w:vMerge/>
            <w:hideMark/>
          </w:tcPr>
          <w:p w14:paraId="74811AD0" w14:textId="77777777" w:rsidR="00476014" w:rsidRPr="004C6BFA" w:rsidRDefault="00476014" w:rsidP="00476014">
            <w:pPr>
              <w:spacing w:after="200" w:line="276" w:lineRule="auto"/>
              <w:rPr>
                <w:rFonts w:ascii="Times New Roman" w:hAnsi="Times New Roman" w:cs="Times New Roman"/>
                <w:sz w:val="20"/>
                <w:szCs w:val="20"/>
              </w:rPr>
            </w:pPr>
          </w:p>
        </w:tc>
        <w:tc>
          <w:tcPr>
            <w:tcW w:w="5780" w:type="dxa"/>
            <w:vMerge/>
            <w:hideMark/>
          </w:tcPr>
          <w:p w14:paraId="17EE9E4B"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4865768A" w14:textId="77777777" w:rsidTr="00841EBD">
        <w:trPr>
          <w:gridAfter w:val="1"/>
          <w:wAfter w:w="46" w:type="dxa"/>
          <w:trHeight w:val="1230"/>
        </w:trPr>
        <w:tc>
          <w:tcPr>
            <w:tcW w:w="1339" w:type="dxa"/>
            <w:hideMark/>
          </w:tcPr>
          <w:p w14:paraId="6185FFE7" w14:textId="2B1FCC85" w:rsidR="00AB2CE4" w:rsidRDefault="00AB2CE4" w:rsidP="00AB2CE4">
            <w:pPr>
              <w:rPr>
                <w:rFonts w:ascii="Times New Roman" w:hAnsi="Times New Roman" w:cs="Times New Roman"/>
                <w:sz w:val="20"/>
                <w:szCs w:val="20"/>
              </w:rPr>
            </w:pPr>
            <w:del w:id="279" w:author="Author">
              <w:r w:rsidDel="00510847">
                <w:rPr>
                  <w:rFonts w:ascii="Times New Roman" w:hAnsi="Times New Roman" w:cs="Times New Roman"/>
                  <w:sz w:val="20"/>
                  <w:szCs w:val="20"/>
                </w:rPr>
                <w:delText>C0460</w:delText>
              </w:r>
            </w:del>
            <w:ins w:id="280" w:author="Author">
              <w:r w:rsidR="00510847">
                <w:rPr>
                  <w:rFonts w:ascii="Times New Roman" w:hAnsi="Times New Roman" w:cs="Times New Roman"/>
                  <w:sz w:val="20"/>
                  <w:szCs w:val="20"/>
                </w:rPr>
                <w:t>C0560</w:t>
              </w:r>
            </w:ins>
            <w:r>
              <w:rPr>
                <w:rFonts w:ascii="Times New Roman" w:hAnsi="Times New Roman" w:cs="Times New Roman"/>
                <w:sz w:val="20"/>
                <w:szCs w:val="20"/>
              </w:rPr>
              <w:t>/ R0100 to R02</w:t>
            </w:r>
            <w:r w:rsidR="001730E2">
              <w:rPr>
                <w:rFonts w:ascii="Times New Roman" w:hAnsi="Times New Roman" w:cs="Times New Roman"/>
                <w:sz w:val="20"/>
                <w:szCs w:val="20"/>
              </w:rPr>
              <w:t>6</w:t>
            </w:r>
            <w:r>
              <w:rPr>
                <w:rFonts w:ascii="Times New Roman" w:hAnsi="Times New Roman" w:cs="Times New Roman"/>
                <w:sz w:val="20"/>
                <w:szCs w:val="20"/>
              </w:rPr>
              <w:t>0</w:t>
            </w:r>
          </w:p>
          <w:p w14:paraId="57D6C4BD" w14:textId="3965DB81"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AE2</w:t>
            </w:r>
            <w:r>
              <w:rPr>
                <w:rFonts w:ascii="Times New Roman" w:hAnsi="Times New Roman" w:cs="Times New Roman"/>
                <w:sz w:val="20"/>
                <w:szCs w:val="20"/>
              </w:rPr>
              <w:t>)</w:t>
            </w:r>
          </w:p>
        </w:tc>
        <w:tc>
          <w:tcPr>
            <w:tcW w:w="2123" w:type="dxa"/>
            <w:hideMark/>
          </w:tcPr>
          <w:p w14:paraId="654675A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Gross Reported but not Settled Claims (RBNS) –  Year end (discounted data)</w:t>
            </w:r>
          </w:p>
        </w:tc>
        <w:tc>
          <w:tcPr>
            <w:tcW w:w="5780" w:type="dxa"/>
            <w:hideMark/>
          </w:tcPr>
          <w:p w14:paraId="58CB1AFB" w14:textId="096020BC" w:rsidR="008A365B" w:rsidRPr="00A27BEA" w:rsidRDefault="00476014" w:rsidP="008A365B">
            <w:pPr>
              <w:spacing w:after="200" w:line="276" w:lineRule="auto"/>
              <w:rPr>
                <w:ins w:id="281" w:author="Author"/>
                <w:rFonts w:ascii="Times New Roman" w:hAnsi="Times New Roman" w:cs="Times New Roman"/>
                <w:sz w:val="20"/>
                <w:szCs w:val="20"/>
                <w:rPrChange w:id="282" w:author="Author">
                  <w:rPr>
                    <w:ins w:id="283" w:author="Author"/>
                    <w:rFonts w:ascii="Times New Roman" w:hAnsi="Times New Roman" w:cs="Times New Roman"/>
                    <w:sz w:val="20"/>
                    <w:szCs w:val="20"/>
                    <w:highlight w:val="yellow"/>
                  </w:rPr>
                </w:rPrChange>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284" w:author="Author">
              <w:r w:rsidR="008A365B" w:rsidRPr="00A27BEA">
                <w:rPr>
                  <w:rFonts w:ascii="Times New Roman" w:hAnsi="Times New Roman" w:cs="Times New Roman"/>
                  <w:sz w:val="20"/>
                  <w:szCs w:val="20"/>
                  <w:rPrChange w:id="285" w:author="Author">
                    <w:rPr>
                      <w:rFonts w:ascii="Times New Roman" w:hAnsi="Times New Roman" w:cs="Times New Roman"/>
                      <w:sz w:val="20"/>
                      <w:szCs w:val="20"/>
                      <w:highlight w:val="yellow"/>
                    </w:rPr>
                  </w:rPrChange>
                </w:rPr>
                <w:t>reflects the last diagonal (all data referred to last reporting year) from R0110 to R0250.</w:t>
              </w:r>
            </w:ins>
          </w:p>
          <w:p w14:paraId="5B1B7BB3" w14:textId="02D6E6C7" w:rsidR="004B6102" w:rsidRPr="0030017D" w:rsidRDefault="008A365B">
            <w:pPr>
              <w:spacing w:after="200" w:line="276" w:lineRule="auto"/>
              <w:rPr>
                <w:rFonts w:ascii="Times New Roman" w:hAnsi="Times New Roman" w:cs="Times New Roman"/>
                <w:sz w:val="20"/>
                <w:szCs w:val="20"/>
              </w:rPr>
            </w:pPr>
            <w:ins w:id="286" w:author="Author">
              <w:r w:rsidRPr="00A27BEA">
                <w:rPr>
                  <w:rFonts w:ascii="Times New Roman" w:hAnsi="Times New Roman" w:cs="Times New Roman"/>
                  <w:sz w:val="20"/>
                  <w:szCs w:val="20"/>
                  <w:rPrChange w:id="287" w:author="Author">
                    <w:rPr>
                      <w:rFonts w:ascii="Times New Roman" w:hAnsi="Times New Roman" w:cs="Times New Roman"/>
                      <w:sz w:val="20"/>
                      <w:szCs w:val="20"/>
                      <w:highlight w:val="yellow"/>
                    </w:rPr>
                  </w:rPrChange>
                </w:rPr>
                <w:t>R0260 is the total of R0110 to R0250</w:t>
              </w:r>
            </w:ins>
            <w:del w:id="288" w:author="Author">
              <w:r w:rsidR="00476014" w:rsidRPr="0030017D" w:rsidDel="008A365B">
                <w:rPr>
                  <w:rFonts w:ascii="Times New Roman" w:hAnsi="Times New Roman" w:cs="Times New Roman"/>
                  <w:sz w:val="20"/>
                  <w:szCs w:val="20"/>
                </w:rPr>
                <w:delText>for each year, including total.</w:delText>
              </w:r>
            </w:del>
            <w:ins w:id="289" w:author="Author">
              <w:r w:rsidR="008C7D02" w:rsidRPr="0030017D">
                <w:rPr>
                  <w:rFonts w:ascii="Times New Roman" w:hAnsi="Times New Roman" w:cs="Times New Roman"/>
                  <w:sz w:val="20"/>
                  <w:szCs w:val="20"/>
                </w:rPr>
                <w:t>.</w:t>
              </w:r>
            </w:ins>
          </w:p>
        </w:tc>
      </w:tr>
      <w:tr w:rsidR="00476014" w:rsidRPr="00AB2CE4" w14:paraId="7579002C" w14:textId="77777777" w:rsidTr="00841EBD">
        <w:trPr>
          <w:gridAfter w:val="1"/>
          <w:wAfter w:w="46" w:type="dxa"/>
          <w:trHeight w:val="464"/>
        </w:trPr>
        <w:tc>
          <w:tcPr>
            <w:tcW w:w="1339" w:type="dxa"/>
            <w:vMerge w:val="restart"/>
            <w:hideMark/>
          </w:tcPr>
          <w:p w14:paraId="7A5E9C70" w14:textId="22D3C66C"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C0600 to C0750/ R0300 to R0450</w:t>
            </w:r>
          </w:p>
          <w:p w14:paraId="77817747" w14:textId="1AA47C8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A17</w:t>
            </w:r>
            <w:r>
              <w:rPr>
                <w:rFonts w:ascii="Times New Roman" w:hAnsi="Times New Roman" w:cs="Times New Roman"/>
                <w:sz w:val="20"/>
                <w:szCs w:val="20"/>
              </w:rPr>
              <w:t>)</w:t>
            </w:r>
          </w:p>
        </w:tc>
        <w:tc>
          <w:tcPr>
            <w:tcW w:w="2123" w:type="dxa"/>
            <w:vMerge w:val="restart"/>
            <w:hideMark/>
          </w:tcPr>
          <w:p w14:paraId="3CC9D541" w14:textId="45EAFE9C"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Reinsurance Recoveries </w:t>
            </w:r>
            <w:del w:id="290" w:author="Author">
              <w:r w:rsidRPr="004C6BFA" w:rsidDel="008C7D02">
                <w:rPr>
                  <w:rFonts w:ascii="Times New Roman" w:hAnsi="Times New Roman" w:cs="Times New Roman"/>
                  <w:sz w:val="20"/>
                  <w:szCs w:val="20"/>
                </w:rPr>
                <w:delText xml:space="preserve"> </w:delText>
              </w:r>
            </w:del>
            <w:r w:rsidRPr="004C6BFA">
              <w:rPr>
                <w:rFonts w:ascii="Times New Roman" w:hAnsi="Times New Roman" w:cs="Times New Roman"/>
                <w:sz w:val="20"/>
                <w:szCs w:val="20"/>
              </w:rPr>
              <w:t>received (non-cumulative) – Triangle</w:t>
            </w:r>
          </w:p>
        </w:tc>
        <w:tc>
          <w:tcPr>
            <w:tcW w:w="5780" w:type="dxa"/>
            <w:vMerge w:val="restart"/>
            <w:hideMark/>
          </w:tcPr>
          <w:p w14:paraId="7DF5CDC0" w14:textId="36B135CB" w:rsidR="00476014" w:rsidRPr="0030017D" w:rsidRDefault="00476014" w:rsidP="00476014">
            <w:pPr>
              <w:spacing w:after="200" w:line="276" w:lineRule="auto"/>
              <w:rPr>
                <w:ins w:id="291" w:author="Autho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payments, reported in the “Gross Claims Paid (non-cumulative)”, covered by a reinsurance contract</w:t>
            </w:r>
            <w:ins w:id="292" w:author="Author">
              <w:r w:rsidR="004D2576" w:rsidRPr="0030017D">
                <w:rPr>
                  <w:rFonts w:ascii="Times New Roman" w:hAnsi="Times New Roman" w:cs="Times New Roman"/>
                  <w:sz w:val="20"/>
                  <w:szCs w:val="20"/>
                </w:rPr>
                <w:t>.</w:t>
              </w:r>
            </w:ins>
          </w:p>
          <w:p w14:paraId="4769755A" w14:textId="2B73FDE5" w:rsidR="004D2576" w:rsidRPr="0030017D" w:rsidRDefault="004D2576" w:rsidP="00510847">
            <w:pPr>
              <w:rPr>
                <w:ins w:id="293" w:author="Author"/>
                <w:rFonts w:ascii="Times New Roman" w:hAnsi="Times New Roman" w:cs="Times New Roman"/>
                <w:sz w:val="20"/>
                <w:szCs w:val="20"/>
              </w:rPr>
            </w:pPr>
            <w:ins w:id="294" w:author="Author">
              <w:r w:rsidRPr="0030017D">
                <w:rPr>
                  <w:rFonts w:ascii="Times New Roman" w:hAnsi="Times New Roman" w:cs="Times New Roman"/>
                  <w:sz w:val="20"/>
                  <w:szCs w:val="20"/>
                </w:rPr>
                <w:t>The amounts shall be considered after the adjustment for the counterparty default.</w:t>
              </w:r>
            </w:ins>
          </w:p>
          <w:p w14:paraId="1BE00A4B" w14:textId="77777777" w:rsidR="004D2576" w:rsidRPr="0030017D" w:rsidRDefault="004D2576" w:rsidP="00510847">
            <w:pPr>
              <w:rPr>
                <w:ins w:id="295" w:author="Author"/>
                <w:rFonts w:ascii="Times New Roman" w:hAnsi="Times New Roman" w:cs="Times New Roman"/>
                <w:sz w:val="20"/>
                <w:szCs w:val="20"/>
              </w:rPr>
            </w:pPr>
          </w:p>
          <w:p w14:paraId="59E32ADF" w14:textId="6E315B9C" w:rsidR="00510847" w:rsidRPr="0030017D" w:rsidDel="008A365B" w:rsidRDefault="00510847">
            <w:pPr>
              <w:rPr>
                <w:ins w:id="296" w:author="Author"/>
                <w:del w:id="297" w:author="Author"/>
                <w:rFonts w:ascii="Times New Roman" w:hAnsi="Times New Roman" w:cs="Times New Roman"/>
                <w:sz w:val="20"/>
                <w:szCs w:val="20"/>
              </w:rPr>
            </w:pPr>
            <w:ins w:id="298" w:author="Author">
              <w:r w:rsidRPr="0030017D">
                <w:rPr>
                  <w:rFonts w:ascii="Times New Roman" w:hAnsi="Times New Roman" w:cs="Times New Roman"/>
                  <w:sz w:val="20"/>
                  <w:szCs w:val="20"/>
                </w:rPr>
                <w:t>The amount includes all the elements that compose the claim itself but excludes any expenses.</w:t>
              </w:r>
            </w:ins>
          </w:p>
          <w:p w14:paraId="2606FF33" w14:textId="77777777" w:rsidR="00510847" w:rsidRPr="0030017D" w:rsidRDefault="00510847">
            <w:pPr>
              <w:rPr>
                <w:rFonts w:ascii="Times New Roman" w:hAnsi="Times New Roman" w:cs="Times New Roman"/>
                <w:sz w:val="20"/>
                <w:szCs w:val="20"/>
              </w:rPr>
              <w:pPrChange w:id="299" w:author="Author">
                <w:pPr>
                  <w:spacing w:after="200" w:line="276" w:lineRule="auto"/>
                </w:pPr>
              </w:pPrChange>
            </w:pPr>
          </w:p>
        </w:tc>
      </w:tr>
      <w:tr w:rsidR="00476014" w:rsidRPr="00AB2CE4" w14:paraId="655717DD" w14:textId="77777777" w:rsidTr="00841EBD">
        <w:trPr>
          <w:gridAfter w:val="1"/>
          <w:wAfter w:w="46" w:type="dxa"/>
          <w:trHeight w:val="464"/>
        </w:trPr>
        <w:tc>
          <w:tcPr>
            <w:tcW w:w="1339" w:type="dxa"/>
            <w:vMerge/>
            <w:hideMark/>
          </w:tcPr>
          <w:p w14:paraId="3E087E1D" w14:textId="7CF79963" w:rsidR="00476014" w:rsidRPr="004C6BFA" w:rsidRDefault="00476014" w:rsidP="00476014">
            <w:pPr>
              <w:spacing w:after="200" w:line="276" w:lineRule="auto"/>
              <w:rPr>
                <w:rFonts w:ascii="Times New Roman" w:hAnsi="Times New Roman" w:cs="Times New Roman"/>
                <w:sz w:val="20"/>
                <w:szCs w:val="20"/>
              </w:rPr>
            </w:pPr>
          </w:p>
        </w:tc>
        <w:tc>
          <w:tcPr>
            <w:tcW w:w="2123" w:type="dxa"/>
            <w:vMerge/>
            <w:hideMark/>
          </w:tcPr>
          <w:p w14:paraId="66DAE830" w14:textId="77777777" w:rsidR="00476014" w:rsidRPr="004C6BFA" w:rsidRDefault="00476014" w:rsidP="00476014">
            <w:pPr>
              <w:spacing w:after="200" w:line="276" w:lineRule="auto"/>
              <w:rPr>
                <w:rFonts w:ascii="Times New Roman" w:hAnsi="Times New Roman" w:cs="Times New Roman"/>
                <w:sz w:val="20"/>
                <w:szCs w:val="20"/>
              </w:rPr>
            </w:pPr>
          </w:p>
        </w:tc>
        <w:tc>
          <w:tcPr>
            <w:tcW w:w="5780" w:type="dxa"/>
            <w:vMerge/>
            <w:hideMark/>
          </w:tcPr>
          <w:p w14:paraId="770A687A"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54AD7876" w14:textId="77777777" w:rsidTr="00841EBD">
        <w:tblPrEx>
          <w:tblW w:w="9288" w:type="dxa"/>
          <w:tblPrExChange w:id="300" w:author="Author">
            <w:tblPrEx>
              <w:tblW w:w="0" w:type="auto"/>
            </w:tblPrEx>
          </w:tblPrExChange>
        </w:tblPrEx>
        <w:trPr>
          <w:gridAfter w:val="1"/>
          <w:wAfter w:w="46" w:type="dxa"/>
          <w:trHeight w:val="488"/>
          <w:trPrChange w:id="301" w:author="Author">
            <w:trPr>
              <w:gridAfter w:val="1"/>
              <w:trHeight w:val="1230"/>
            </w:trPr>
          </w:trPrChange>
        </w:trPr>
        <w:tc>
          <w:tcPr>
            <w:tcW w:w="1339" w:type="dxa"/>
            <w:hideMark/>
            <w:tcPrChange w:id="302" w:author="Author">
              <w:tcPr>
                <w:tcW w:w="1253" w:type="dxa"/>
                <w:gridSpan w:val="2"/>
                <w:hideMark/>
              </w:tcPr>
            </w:tcPrChange>
          </w:tcPr>
          <w:p w14:paraId="0CA1A3AD" w14:textId="4D90D288"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C0760/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593B69C0" w14:textId="47E997C1"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A18</w:t>
            </w:r>
            <w:r>
              <w:rPr>
                <w:rFonts w:ascii="Times New Roman" w:hAnsi="Times New Roman" w:cs="Times New Roman"/>
                <w:sz w:val="20"/>
                <w:szCs w:val="20"/>
              </w:rPr>
              <w:t>)</w:t>
            </w:r>
          </w:p>
        </w:tc>
        <w:tc>
          <w:tcPr>
            <w:tcW w:w="2123" w:type="dxa"/>
            <w:hideMark/>
            <w:tcPrChange w:id="303" w:author="Author">
              <w:tcPr>
                <w:tcW w:w="2138" w:type="dxa"/>
                <w:gridSpan w:val="2"/>
                <w:hideMark/>
              </w:tcPr>
            </w:tcPrChange>
          </w:tcPr>
          <w:p w14:paraId="5754DD3D" w14:textId="63367DBD"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Reinsurance Recoveries </w:t>
            </w:r>
            <w:del w:id="304" w:author="Author">
              <w:r w:rsidRPr="004C6BFA" w:rsidDel="008C7D02">
                <w:rPr>
                  <w:rFonts w:ascii="Times New Roman" w:hAnsi="Times New Roman" w:cs="Times New Roman"/>
                  <w:sz w:val="20"/>
                  <w:szCs w:val="20"/>
                </w:rPr>
                <w:delText xml:space="preserve"> </w:delText>
              </w:r>
            </w:del>
            <w:r w:rsidRPr="004C6BFA">
              <w:rPr>
                <w:rFonts w:ascii="Times New Roman" w:hAnsi="Times New Roman" w:cs="Times New Roman"/>
                <w:sz w:val="20"/>
                <w:szCs w:val="20"/>
              </w:rPr>
              <w:t>received (non-cumulative) – In current year</w:t>
            </w:r>
          </w:p>
        </w:tc>
        <w:tc>
          <w:tcPr>
            <w:tcW w:w="5780" w:type="dxa"/>
            <w:hideMark/>
            <w:tcPrChange w:id="305" w:author="Author">
              <w:tcPr>
                <w:tcW w:w="5851" w:type="dxa"/>
                <w:hideMark/>
              </w:tcPr>
            </w:tcPrChange>
          </w:tcPr>
          <w:p w14:paraId="55A04B7E" w14:textId="5796365D" w:rsidR="00B76E50" w:rsidRPr="0030017D" w:rsidRDefault="00476014" w:rsidP="00B76E50">
            <w:pPr>
              <w:spacing w:after="200" w:line="276" w:lineRule="auto"/>
              <w:rPr>
                <w:ins w:id="306" w:author="Author"/>
                <w:rFonts w:ascii="Times New Roman" w:hAnsi="Times New Roman" w:cs="Times New Roman"/>
                <w:sz w:val="20"/>
                <w:szCs w:val="20"/>
              </w:rPr>
            </w:pPr>
            <w:r w:rsidRPr="0030017D">
              <w:rPr>
                <w:rFonts w:ascii="Times New Roman" w:hAnsi="Times New Roman" w:cs="Times New Roman"/>
                <w:sz w:val="20"/>
                <w:szCs w:val="20"/>
              </w:rPr>
              <w:t xml:space="preserve">Total “Current year” </w:t>
            </w:r>
            <w:del w:id="307" w:author="Author">
              <w:r w:rsidRPr="0030017D" w:rsidDel="004D2576">
                <w:rPr>
                  <w:rFonts w:ascii="Times New Roman" w:hAnsi="Times New Roman" w:cs="Times New Roman"/>
                  <w:sz w:val="20"/>
                  <w:szCs w:val="20"/>
                </w:rPr>
                <w:delText>contains the sum of</w:delText>
              </w:r>
            </w:del>
            <w:ins w:id="308" w:author="Author">
              <w:r w:rsidR="004D2576" w:rsidRPr="0030017D">
                <w:rPr>
                  <w:rFonts w:ascii="Times New Roman" w:hAnsi="Times New Roman" w:cs="Times New Roman"/>
                  <w:sz w:val="20"/>
                  <w:szCs w:val="20"/>
                </w:rPr>
                <w:t>reflects</w:t>
              </w:r>
            </w:ins>
            <w:r w:rsidRPr="0030017D">
              <w:rPr>
                <w:rFonts w:ascii="Times New Roman" w:hAnsi="Times New Roman" w:cs="Times New Roman"/>
                <w:sz w:val="20"/>
                <w:szCs w:val="20"/>
              </w:rPr>
              <w:t xml:space="preserve"> the last diagonal (all data referred to last reporting year)</w:t>
            </w:r>
            <w:ins w:id="309" w:author="Author">
              <w:r w:rsidR="00B76E50" w:rsidRPr="0030017D">
                <w:rPr>
                  <w:rFonts w:ascii="Times New Roman" w:hAnsi="Times New Roman" w:cs="Times New Roman"/>
                  <w:sz w:val="20"/>
                  <w:szCs w:val="20"/>
                </w:rPr>
                <w:t xml:space="preserve"> from R0310 to R0450. </w:t>
              </w:r>
            </w:ins>
          </w:p>
          <w:p w14:paraId="7AF08B0B" w14:textId="4D335FB6" w:rsidR="00476014" w:rsidRPr="0030017D" w:rsidRDefault="00B76E50" w:rsidP="00B76E50">
            <w:pPr>
              <w:spacing w:after="200" w:line="276" w:lineRule="auto"/>
              <w:rPr>
                <w:ins w:id="310" w:author="Author"/>
                <w:rFonts w:ascii="Times New Roman" w:hAnsi="Times New Roman" w:cs="Times New Roman"/>
                <w:sz w:val="20"/>
                <w:szCs w:val="20"/>
              </w:rPr>
            </w:pPr>
            <w:ins w:id="311" w:author="Author">
              <w:r w:rsidRPr="0030017D">
                <w:rPr>
                  <w:rFonts w:ascii="Times New Roman" w:hAnsi="Times New Roman" w:cs="Times New Roman"/>
                  <w:sz w:val="20"/>
                  <w:szCs w:val="20"/>
                </w:rPr>
                <w:t>R0460 is the total of R0310 to R0450</w:t>
              </w:r>
            </w:ins>
            <w:del w:id="312" w:author="Author">
              <w:r w:rsidR="00476014" w:rsidRPr="0030017D" w:rsidDel="00B76E50">
                <w:rPr>
                  <w:rFonts w:ascii="Times New Roman" w:hAnsi="Times New Roman" w:cs="Times New Roman"/>
                  <w:sz w:val="20"/>
                  <w:szCs w:val="20"/>
                </w:rPr>
                <w:delText>, including total</w:delText>
              </w:r>
            </w:del>
            <w:r w:rsidR="00476014" w:rsidRPr="0030017D">
              <w:rPr>
                <w:rFonts w:ascii="Times New Roman" w:hAnsi="Times New Roman" w:cs="Times New Roman"/>
                <w:sz w:val="20"/>
                <w:szCs w:val="20"/>
              </w:rPr>
              <w:t>.</w:t>
            </w:r>
          </w:p>
          <w:p w14:paraId="6DB85BFA" w14:textId="5A69DD6B" w:rsidR="00510847" w:rsidRPr="0030017D" w:rsidRDefault="00510847">
            <w:pPr>
              <w:rPr>
                <w:rFonts w:ascii="Times New Roman" w:hAnsi="Times New Roman" w:cs="Times New Roman"/>
                <w:sz w:val="20"/>
                <w:szCs w:val="20"/>
              </w:rPr>
              <w:pPrChange w:id="313" w:author="Author">
                <w:pPr>
                  <w:spacing w:after="200" w:line="276" w:lineRule="auto"/>
                </w:pPr>
              </w:pPrChange>
            </w:pPr>
            <w:ins w:id="314" w:author="Author">
              <w:r w:rsidRPr="0030017D">
                <w:rPr>
                  <w:rFonts w:ascii="Times New Roman" w:hAnsi="Times New Roman" w:cs="Times New Roman"/>
                  <w:sz w:val="20"/>
                  <w:szCs w:val="20"/>
                </w:rPr>
                <w:t>The amount includes all the elements that compose the claim itself but excludes any expenses.</w:t>
              </w:r>
            </w:ins>
          </w:p>
        </w:tc>
      </w:tr>
      <w:tr w:rsidR="00476014" w:rsidRPr="00AB2CE4" w14:paraId="3D8B7E37" w14:textId="77777777" w:rsidTr="00841EBD">
        <w:trPr>
          <w:gridAfter w:val="1"/>
          <w:wAfter w:w="46" w:type="dxa"/>
          <w:trHeight w:val="1230"/>
        </w:trPr>
        <w:tc>
          <w:tcPr>
            <w:tcW w:w="1339" w:type="dxa"/>
            <w:hideMark/>
          </w:tcPr>
          <w:p w14:paraId="677BA96F" w14:textId="57F9734A"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C0770/ R0300 to R0450</w:t>
            </w:r>
          </w:p>
          <w:p w14:paraId="1DF31D69" w14:textId="0E1FF39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A19</w:t>
            </w:r>
            <w:r>
              <w:rPr>
                <w:rFonts w:ascii="Times New Roman" w:hAnsi="Times New Roman" w:cs="Times New Roman"/>
                <w:sz w:val="20"/>
                <w:szCs w:val="20"/>
              </w:rPr>
              <w:t>)</w:t>
            </w:r>
          </w:p>
        </w:tc>
        <w:tc>
          <w:tcPr>
            <w:tcW w:w="2123" w:type="dxa"/>
            <w:hideMark/>
          </w:tcPr>
          <w:p w14:paraId="12BC171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Recoveries  received  – Sum of years (cumulative)</w:t>
            </w:r>
          </w:p>
        </w:tc>
        <w:tc>
          <w:tcPr>
            <w:tcW w:w="5780" w:type="dxa"/>
            <w:hideMark/>
          </w:tcPr>
          <w:p w14:paraId="54CFA8CC" w14:textId="7401E6A2" w:rsidR="004D2576"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 xml:space="preserve">Total “Sum of years” contains the sum of all data in rows (sum of all payments referred to </w:t>
            </w:r>
            <w:proofErr w:type="gramStart"/>
            <w:r w:rsidRPr="004C6BFA">
              <w:rPr>
                <w:rFonts w:ascii="Times New Roman" w:hAnsi="Times New Roman" w:cs="Times New Roman"/>
                <w:sz w:val="20"/>
                <w:szCs w:val="20"/>
              </w:rPr>
              <w:t xml:space="preserve">the </w:t>
            </w:r>
            <w:proofErr w:type="spellStart"/>
            <w:r w:rsidRPr="004C6BFA">
              <w:rPr>
                <w:rFonts w:ascii="Times New Roman" w:hAnsi="Times New Roman" w:cs="Times New Roman"/>
                <w:sz w:val="20"/>
                <w:szCs w:val="20"/>
              </w:rPr>
              <w:t>i</w:t>
            </w:r>
            <w:proofErr w:type="spellEnd"/>
            <w:proofErr w:type="gramEnd"/>
            <w:r w:rsidRPr="004C6BFA">
              <w:rPr>
                <w:rFonts w:ascii="Times New Roman" w:hAnsi="Times New Roman" w:cs="Times New Roman"/>
                <w:sz w:val="20"/>
                <w:szCs w:val="20"/>
              </w:rPr>
              <w:t>-accident/underwriting year), including total.</w:t>
            </w:r>
          </w:p>
        </w:tc>
      </w:tr>
      <w:tr w:rsidR="00476014" w:rsidRPr="00AB2CE4" w14:paraId="46C7FEA3" w14:textId="77777777" w:rsidTr="00841EBD">
        <w:trPr>
          <w:gridAfter w:val="1"/>
          <w:wAfter w:w="46" w:type="dxa"/>
          <w:trHeight w:val="464"/>
        </w:trPr>
        <w:tc>
          <w:tcPr>
            <w:tcW w:w="1339" w:type="dxa"/>
            <w:vMerge w:val="restart"/>
            <w:hideMark/>
          </w:tcPr>
          <w:p w14:paraId="2C37699B" w14:textId="3B84B661"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C0800 to C0950/ R0300 to R0450</w:t>
            </w:r>
          </w:p>
          <w:p w14:paraId="2B75D13C" w14:textId="64DB35A0"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P17</w:t>
            </w:r>
            <w:r>
              <w:rPr>
                <w:rFonts w:ascii="Times New Roman" w:hAnsi="Times New Roman" w:cs="Times New Roman"/>
                <w:sz w:val="20"/>
                <w:szCs w:val="20"/>
              </w:rPr>
              <w:t>)</w:t>
            </w:r>
          </w:p>
        </w:tc>
        <w:tc>
          <w:tcPr>
            <w:tcW w:w="2123" w:type="dxa"/>
            <w:vMerge w:val="restart"/>
            <w:hideMark/>
          </w:tcPr>
          <w:p w14:paraId="61E8A8B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Undiscounted Best Estimate Claims Provisions – Reinsurance recoverable – Triangle</w:t>
            </w:r>
          </w:p>
        </w:tc>
        <w:tc>
          <w:tcPr>
            <w:tcW w:w="5780" w:type="dxa"/>
            <w:vMerge w:val="restart"/>
            <w:hideMark/>
          </w:tcPr>
          <w:p w14:paraId="3C5F95CC" w14:textId="77777777" w:rsidR="004D2576" w:rsidRPr="0030017D" w:rsidRDefault="00476014" w:rsidP="00476014">
            <w:pPr>
              <w:spacing w:after="200" w:line="276" w:lineRule="auto"/>
              <w:rPr>
                <w:ins w:id="315" w:author="Author"/>
                <w:rFonts w:ascii="Times New Roman" w:hAnsi="Times New Roman" w:cs="Times New Roman"/>
                <w:sz w:val="20"/>
                <w:szCs w:val="20"/>
              </w:rPr>
            </w:pPr>
            <w:r w:rsidRPr="0030017D">
              <w:rPr>
                <w:rFonts w:ascii="Times New Roman" w:hAnsi="Times New Roman" w:cs="Times New Roman"/>
                <w:sz w:val="20"/>
                <w:szCs w:val="20"/>
              </w:rPr>
              <w:t>Provisions referred to the amounts recoverable from reinsurance contracts and special purpose vehicles. In the triangle is required to reported undiscounted data, while the column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will contain data on discounted basis.</w:t>
            </w:r>
          </w:p>
          <w:p w14:paraId="359C4320" w14:textId="0FD1CD59" w:rsidR="004D2576" w:rsidRPr="0030017D" w:rsidRDefault="004D2576">
            <w:pPr>
              <w:rPr>
                <w:rFonts w:ascii="Times New Roman" w:hAnsi="Times New Roman" w:cs="Times New Roman"/>
                <w:sz w:val="20"/>
                <w:szCs w:val="20"/>
              </w:rPr>
              <w:pPrChange w:id="316" w:author="Author">
                <w:pPr>
                  <w:spacing w:after="200" w:line="276" w:lineRule="auto"/>
                </w:pPr>
              </w:pPrChange>
            </w:pPr>
            <w:ins w:id="317" w:author="Author">
              <w:r w:rsidRPr="00A27BEA">
                <w:rPr>
                  <w:rFonts w:ascii="Times New Roman" w:hAnsi="Times New Roman" w:cs="Times New Roman"/>
                  <w:sz w:val="20"/>
                  <w:szCs w:val="20"/>
                  <w:rPrChange w:id="318" w:author="Author">
                    <w:rPr>
                      <w:rFonts w:ascii="Times New Roman" w:hAnsi="Times New Roman" w:cs="Times New Roman"/>
                      <w:sz w:val="20"/>
                      <w:szCs w:val="20"/>
                      <w:highlight w:val="yellow"/>
                    </w:rPr>
                  </w:rPrChange>
                </w:rPr>
                <w:t xml:space="preserve">The amounts shall be considered after the adjustment for the counterparty default. </w:t>
              </w:r>
            </w:ins>
          </w:p>
        </w:tc>
      </w:tr>
      <w:tr w:rsidR="00476014" w:rsidRPr="00AB2CE4" w14:paraId="12C5BE05" w14:textId="77777777" w:rsidTr="00841EBD">
        <w:trPr>
          <w:gridAfter w:val="1"/>
          <w:wAfter w:w="46" w:type="dxa"/>
          <w:trHeight w:val="464"/>
        </w:trPr>
        <w:tc>
          <w:tcPr>
            <w:tcW w:w="1339" w:type="dxa"/>
            <w:vMerge/>
            <w:hideMark/>
          </w:tcPr>
          <w:p w14:paraId="01808F28" w14:textId="77777777" w:rsidR="00476014" w:rsidRPr="004C6BFA" w:rsidRDefault="00476014" w:rsidP="00476014">
            <w:pPr>
              <w:spacing w:after="200" w:line="276" w:lineRule="auto"/>
              <w:rPr>
                <w:rFonts w:ascii="Times New Roman" w:hAnsi="Times New Roman" w:cs="Times New Roman"/>
                <w:sz w:val="20"/>
                <w:szCs w:val="20"/>
              </w:rPr>
            </w:pPr>
          </w:p>
        </w:tc>
        <w:tc>
          <w:tcPr>
            <w:tcW w:w="2123" w:type="dxa"/>
            <w:vMerge/>
            <w:hideMark/>
          </w:tcPr>
          <w:p w14:paraId="3C00A023" w14:textId="77777777" w:rsidR="00476014" w:rsidRPr="004C6BFA" w:rsidRDefault="00476014" w:rsidP="00476014">
            <w:pPr>
              <w:spacing w:after="200" w:line="276" w:lineRule="auto"/>
              <w:rPr>
                <w:rFonts w:ascii="Times New Roman" w:hAnsi="Times New Roman" w:cs="Times New Roman"/>
                <w:sz w:val="20"/>
                <w:szCs w:val="20"/>
              </w:rPr>
            </w:pPr>
          </w:p>
        </w:tc>
        <w:tc>
          <w:tcPr>
            <w:tcW w:w="5780" w:type="dxa"/>
            <w:vMerge/>
            <w:hideMark/>
          </w:tcPr>
          <w:p w14:paraId="7F0C37CD"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19270310" w14:textId="77777777" w:rsidTr="00841EBD">
        <w:trPr>
          <w:gridAfter w:val="1"/>
          <w:wAfter w:w="46" w:type="dxa"/>
          <w:trHeight w:val="464"/>
        </w:trPr>
        <w:tc>
          <w:tcPr>
            <w:tcW w:w="1339" w:type="dxa"/>
            <w:vMerge/>
            <w:hideMark/>
          </w:tcPr>
          <w:p w14:paraId="471773BF" w14:textId="77777777" w:rsidR="00476014" w:rsidRPr="004C6BFA" w:rsidRDefault="00476014" w:rsidP="00476014">
            <w:pPr>
              <w:spacing w:after="200" w:line="276" w:lineRule="auto"/>
              <w:rPr>
                <w:rFonts w:ascii="Times New Roman" w:hAnsi="Times New Roman" w:cs="Times New Roman"/>
                <w:sz w:val="20"/>
                <w:szCs w:val="20"/>
              </w:rPr>
            </w:pPr>
          </w:p>
        </w:tc>
        <w:tc>
          <w:tcPr>
            <w:tcW w:w="2123" w:type="dxa"/>
            <w:vMerge/>
            <w:hideMark/>
          </w:tcPr>
          <w:p w14:paraId="69C04D7C" w14:textId="77777777" w:rsidR="00476014" w:rsidRPr="004C6BFA" w:rsidRDefault="00476014" w:rsidP="00476014">
            <w:pPr>
              <w:spacing w:after="200" w:line="276" w:lineRule="auto"/>
              <w:rPr>
                <w:rFonts w:ascii="Times New Roman" w:hAnsi="Times New Roman" w:cs="Times New Roman"/>
                <w:sz w:val="20"/>
                <w:szCs w:val="20"/>
              </w:rPr>
            </w:pPr>
          </w:p>
        </w:tc>
        <w:tc>
          <w:tcPr>
            <w:tcW w:w="5780" w:type="dxa"/>
            <w:vMerge/>
            <w:hideMark/>
          </w:tcPr>
          <w:p w14:paraId="11698BDB" w14:textId="77777777" w:rsidR="00476014" w:rsidRPr="0030017D" w:rsidRDefault="00476014" w:rsidP="00476014">
            <w:pPr>
              <w:spacing w:after="200" w:line="276" w:lineRule="auto"/>
              <w:rPr>
                <w:rFonts w:ascii="Times New Roman" w:hAnsi="Times New Roman" w:cs="Times New Roman"/>
                <w:sz w:val="20"/>
                <w:szCs w:val="20"/>
              </w:rPr>
            </w:pPr>
          </w:p>
        </w:tc>
      </w:tr>
      <w:tr w:rsidR="00476014" w:rsidRPr="00AB2CE4" w14:paraId="63434952" w14:textId="77777777" w:rsidTr="00841EBD">
        <w:trPr>
          <w:gridAfter w:val="1"/>
          <w:wAfter w:w="46" w:type="dxa"/>
          <w:trHeight w:val="1530"/>
        </w:trPr>
        <w:tc>
          <w:tcPr>
            <w:tcW w:w="1339" w:type="dxa"/>
            <w:hideMark/>
          </w:tcPr>
          <w:p w14:paraId="4BE863B8" w14:textId="676F939D" w:rsidR="00AB2CE4" w:rsidRDefault="00AB2CE4" w:rsidP="00AB2CE4">
            <w:pPr>
              <w:rPr>
                <w:rFonts w:ascii="Times New Roman" w:hAnsi="Times New Roman" w:cs="Times New Roman"/>
                <w:sz w:val="20"/>
                <w:szCs w:val="20"/>
              </w:rPr>
            </w:pPr>
            <w:r>
              <w:rPr>
                <w:rFonts w:ascii="Times New Roman" w:hAnsi="Times New Roman" w:cs="Times New Roman"/>
                <w:sz w:val="20"/>
                <w:szCs w:val="20"/>
              </w:rPr>
              <w:t>C0960/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08AD40A0" w14:textId="2D46633C"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P18</w:t>
            </w:r>
            <w:r>
              <w:rPr>
                <w:rFonts w:ascii="Times New Roman" w:hAnsi="Times New Roman" w:cs="Times New Roman"/>
                <w:sz w:val="20"/>
                <w:szCs w:val="20"/>
              </w:rPr>
              <w:t>)</w:t>
            </w:r>
          </w:p>
        </w:tc>
        <w:tc>
          <w:tcPr>
            <w:tcW w:w="2123" w:type="dxa"/>
            <w:hideMark/>
          </w:tcPr>
          <w:p w14:paraId="7994FC5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Best Estimate Claims Provisions – Reinsurance recoverable – Year end (discounted data)</w:t>
            </w:r>
          </w:p>
        </w:tc>
        <w:tc>
          <w:tcPr>
            <w:tcW w:w="5780" w:type="dxa"/>
            <w:hideMark/>
          </w:tcPr>
          <w:p w14:paraId="38CC5107" w14:textId="08664714" w:rsidR="002126C3" w:rsidRPr="00A27BEA" w:rsidRDefault="00476014" w:rsidP="002126C3">
            <w:pPr>
              <w:spacing w:after="200" w:line="276" w:lineRule="auto"/>
              <w:rPr>
                <w:ins w:id="319" w:author="Author"/>
                <w:rFonts w:ascii="Times New Roman" w:hAnsi="Times New Roman" w:cs="Times New Roman"/>
                <w:sz w:val="20"/>
                <w:szCs w:val="20"/>
                <w:rPrChange w:id="320" w:author="Author">
                  <w:rPr>
                    <w:ins w:id="321" w:author="Author"/>
                    <w:rFonts w:ascii="Times New Roman" w:hAnsi="Times New Roman" w:cs="Times New Roman"/>
                    <w:sz w:val="20"/>
                    <w:szCs w:val="20"/>
                    <w:highlight w:val="yellow"/>
                  </w:rPr>
                </w:rPrChange>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322" w:author="Author">
              <w:r w:rsidR="002126C3" w:rsidRPr="00A27BEA">
                <w:rPr>
                  <w:rFonts w:ascii="Times New Roman" w:hAnsi="Times New Roman" w:cs="Times New Roman"/>
                  <w:sz w:val="20"/>
                  <w:szCs w:val="20"/>
                  <w:rPrChange w:id="323" w:author="Author">
                    <w:rPr>
                      <w:rFonts w:ascii="Times New Roman" w:hAnsi="Times New Roman" w:cs="Times New Roman"/>
                      <w:sz w:val="20"/>
                      <w:szCs w:val="20"/>
                      <w:highlight w:val="yellow"/>
                    </w:rPr>
                  </w:rPrChange>
                </w:rPr>
                <w:t xml:space="preserve">reflects the last diagonal but </w:t>
              </w:r>
            </w:ins>
            <w:del w:id="324" w:author="Author">
              <w:r w:rsidRPr="0030017D" w:rsidDel="002126C3">
                <w:rPr>
                  <w:rFonts w:ascii="Times New Roman" w:hAnsi="Times New Roman" w:cs="Times New Roman"/>
                  <w:sz w:val="20"/>
                  <w:szCs w:val="20"/>
                </w:rPr>
                <w:delText xml:space="preserve">for each year, </w:delText>
              </w:r>
            </w:del>
            <w:ins w:id="325" w:author="Author">
              <w:r w:rsidR="002126C3" w:rsidRPr="0030017D">
                <w:rPr>
                  <w:rFonts w:ascii="Times New Roman" w:hAnsi="Times New Roman" w:cs="Times New Roman"/>
                  <w:sz w:val="20"/>
                  <w:szCs w:val="20"/>
                </w:rPr>
                <w:t xml:space="preserve">a </w:t>
              </w:r>
            </w:ins>
            <w:r w:rsidRPr="0030017D">
              <w:rPr>
                <w:rFonts w:ascii="Times New Roman" w:hAnsi="Times New Roman" w:cs="Times New Roman"/>
                <w:sz w:val="20"/>
                <w:szCs w:val="20"/>
              </w:rPr>
              <w:t xml:space="preserve">on discounted </w:t>
            </w:r>
            <w:proofErr w:type="gramStart"/>
            <w:r w:rsidRPr="0030017D">
              <w:rPr>
                <w:rFonts w:ascii="Times New Roman" w:hAnsi="Times New Roman" w:cs="Times New Roman"/>
                <w:sz w:val="20"/>
                <w:szCs w:val="20"/>
              </w:rPr>
              <w:t>basis</w:t>
            </w:r>
            <w:ins w:id="326" w:author="Author">
              <w:r w:rsidR="002126C3" w:rsidRPr="00A27BEA">
                <w:rPr>
                  <w:rFonts w:ascii="Times New Roman" w:hAnsi="Times New Roman" w:cs="Times New Roman"/>
                  <w:sz w:val="20"/>
                  <w:szCs w:val="20"/>
                  <w:rPrChange w:id="327" w:author="Author">
                    <w:rPr>
                      <w:rFonts w:ascii="Times New Roman" w:hAnsi="Times New Roman" w:cs="Times New Roman"/>
                      <w:sz w:val="20"/>
                      <w:szCs w:val="20"/>
                      <w:highlight w:val="yellow"/>
                    </w:rPr>
                  </w:rPrChange>
                </w:rPr>
                <w:t xml:space="preserve">  (</w:t>
              </w:r>
              <w:proofErr w:type="gramEnd"/>
              <w:r w:rsidR="002126C3" w:rsidRPr="00A27BEA">
                <w:rPr>
                  <w:rFonts w:ascii="Times New Roman" w:hAnsi="Times New Roman" w:cs="Times New Roman"/>
                  <w:sz w:val="20"/>
                  <w:szCs w:val="20"/>
                  <w:rPrChange w:id="328" w:author="Author">
                    <w:rPr>
                      <w:rFonts w:ascii="Times New Roman" w:hAnsi="Times New Roman" w:cs="Times New Roman"/>
                      <w:sz w:val="20"/>
                      <w:szCs w:val="20"/>
                      <w:highlight w:val="yellow"/>
                    </w:rPr>
                  </w:rPrChange>
                </w:rPr>
                <w:t>all data referred to last reporting year) from R0310 to R0450.</w:t>
              </w:r>
            </w:ins>
          </w:p>
          <w:p w14:paraId="63A24523" w14:textId="7CDD0B68" w:rsidR="002126C3" w:rsidRPr="0030017D" w:rsidRDefault="002126C3" w:rsidP="002126C3">
            <w:pPr>
              <w:spacing w:after="200" w:line="276" w:lineRule="auto"/>
              <w:rPr>
                <w:rFonts w:ascii="Times New Roman" w:hAnsi="Times New Roman" w:cs="Times New Roman"/>
                <w:sz w:val="20"/>
                <w:szCs w:val="20"/>
              </w:rPr>
            </w:pPr>
            <w:ins w:id="329" w:author="Author">
              <w:r w:rsidRPr="00A27BEA">
                <w:rPr>
                  <w:rFonts w:ascii="Times New Roman" w:hAnsi="Times New Roman" w:cs="Times New Roman"/>
                  <w:sz w:val="20"/>
                  <w:szCs w:val="20"/>
                  <w:rPrChange w:id="330" w:author="Author">
                    <w:rPr>
                      <w:rFonts w:ascii="Times New Roman" w:hAnsi="Times New Roman" w:cs="Times New Roman"/>
                      <w:sz w:val="20"/>
                      <w:szCs w:val="20"/>
                      <w:highlight w:val="yellow"/>
                    </w:rPr>
                  </w:rPrChange>
                </w:rPr>
                <w:t>R0460 is the total of R0310 to R0450</w:t>
              </w:r>
            </w:ins>
            <w:del w:id="331" w:author="Author">
              <w:r w:rsidR="00476014" w:rsidRPr="0030017D" w:rsidDel="002126C3">
                <w:rPr>
                  <w:rFonts w:ascii="Times New Roman" w:hAnsi="Times New Roman" w:cs="Times New Roman"/>
                  <w:sz w:val="20"/>
                  <w:szCs w:val="20"/>
                </w:rPr>
                <w:delText>, including total.</w:delText>
              </w:r>
            </w:del>
            <w:ins w:id="332" w:author="Author">
              <w:r w:rsidRPr="00A27BEA">
                <w:rPr>
                  <w:rFonts w:ascii="Times New Roman" w:hAnsi="Times New Roman" w:cs="Times New Roman"/>
                  <w:sz w:val="20"/>
                  <w:szCs w:val="20"/>
                  <w:rPrChange w:id="333" w:author="Author">
                    <w:rPr>
                      <w:rFonts w:ascii="Times New Roman" w:hAnsi="Times New Roman" w:cs="Times New Roman"/>
                      <w:sz w:val="20"/>
                      <w:szCs w:val="20"/>
                      <w:highlight w:val="yellow"/>
                    </w:rPr>
                  </w:rPrChange>
                </w:rPr>
                <w:t>.</w:t>
              </w:r>
            </w:ins>
          </w:p>
        </w:tc>
      </w:tr>
      <w:tr w:rsidR="00476014" w:rsidRPr="00AB2CE4" w14:paraId="73061214" w14:textId="77777777" w:rsidTr="00841EBD">
        <w:trPr>
          <w:gridAfter w:val="1"/>
          <w:wAfter w:w="46" w:type="dxa"/>
          <w:trHeight w:val="1410"/>
        </w:trPr>
        <w:tc>
          <w:tcPr>
            <w:tcW w:w="1339" w:type="dxa"/>
            <w:hideMark/>
          </w:tcPr>
          <w:p w14:paraId="28029CE7" w14:textId="40875088"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C1000 to C1150/ R0300 to R0450</w:t>
            </w:r>
          </w:p>
          <w:p w14:paraId="2760C76D" w14:textId="074A14BD"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AE17</w:t>
            </w:r>
            <w:r>
              <w:rPr>
                <w:rFonts w:ascii="Times New Roman" w:hAnsi="Times New Roman" w:cs="Times New Roman"/>
                <w:sz w:val="20"/>
                <w:szCs w:val="20"/>
              </w:rPr>
              <w:t>)</w:t>
            </w:r>
          </w:p>
        </w:tc>
        <w:tc>
          <w:tcPr>
            <w:tcW w:w="2123" w:type="dxa"/>
            <w:hideMark/>
          </w:tcPr>
          <w:p w14:paraId="46CF650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Triangle</w:t>
            </w:r>
          </w:p>
        </w:tc>
        <w:tc>
          <w:tcPr>
            <w:tcW w:w="5780" w:type="dxa"/>
            <w:hideMark/>
          </w:tcPr>
          <w:p w14:paraId="70661948" w14:textId="77777777" w:rsidR="00476014" w:rsidRDefault="00476014" w:rsidP="00476014">
            <w:pPr>
              <w:spacing w:after="200" w:line="276" w:lineRule="auto"/>
              <w:rPr>
                <w:ins w:id="334" w:author="Autho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reinsurance share of provisions, reported in the “Gross Reported but not Settled Claims (RBNS)“, covered by a reinsurance contract.</w:t>
            </w:r>
          </w:p>
          <w:p w14:paraId="1D62D159" w14:textId="40401647" w:rsidR="00510847" w:rsidRPr="004C6BFA" w:rsidRDefault="00510847">
            <w:pPr>
              <w:rPr>
                <w:rFonts w:ascii="Times New Roman" w:hAnsi="Times New Roman" w:cs="Times New Roman"/>
                <w:sz w:val="20"/>
                <w:szCs w:val="20"/>
              </w:rPr>
              <w:pPrChange w:id="335" w:author="Author">
                <w:pPr>
                  <w:spacing w:after="200" w:line="276" w:lineRule="auto"/>
                </w:pPr>
              </w:pPrChange>
            </w:pPr>
            <w:ins w:id="336" w:author="Author">
              <w:r>
                <w:rPr>
                  <w:rFonts w:ascii="Times New Roman" w:hAnsi="Times New Roman" w:cs="Times New Roman"/>
                  <w:sz w:val="20"/>
                  <w:szCs w:val="20"/>
                </w:rPr>
                <w:t>The amount includes all the elements that compose the claim itself but excludes any expenses.</w:t>
              </w:r>
            </w:ins>
          </w:p>
        </w:tc>
      </w:tr>
      <w:tr w:rsidR="00476014" w:rsidRPr="00AB2CE4" w14:paraId="611F24CA" w14:textId="77777777" w:rsidTr="00841EBD">
        <w:trPr>
          <w:gridAfter w:val="1"/>
          <w:wAfter w:w="46" w:type="dxa"/>
          <w:trHeight w:val="630"/>
        </w:trPr>
        <w:tc>
          <w:tcPr>
            <w:tcW w:w="1339" w:type="dxa"/>
            <w:hideMark/>
          </w:tcPr>
          <w:p w14:paraId="0DBA186D" w14:textId="3E7ED955"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C1160/ R0300 to R04</w:t>
            </w:r>
            <w:r w:rsidR="001730E2">
              <w:rPr>
                <w:rFonts w:ascii="Times New Roman" w:hAnsi="Times New Roman" w:cs="Times New Roman"/>
                <w:sz w:val="20"/>
                <w:szCs w:val="20"/>
              </w:rPr>
              <w:t>6</w:t>
            </w:r>
            <w:r>
              <w:rPr>
                <w:rFonts w:ascii="Times New Roman" w:hAnsi="Times New Roman" w:cs="Times New Roman"/>
                <w:sz w:val="20"/>
                <w:szCs w:val="20"/>
              </w:rPr>
              <w:t>0</w:t>
            </w:r>
          </w:p>
          <w:p w14:paraId="4AF085CC" w14:textId="3747B529"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AE18</w:t>
            </w:r>
            <w:r>
              <w:rPr>
                <w:rFonts w:ascii="Times New Roman" w:hAnsi="Times New Roman" w:cs="Times New Roman"/>
                <w:sz w:val="20"/>
                <w:szCs w:val="20"/>
              </w:rPr>
              <w:t>)</w:t>
            </w:r>
          </w:p>
        </w:tc>
        <w:tc>
          <w:tcPr>
            <w:tcW w:w="2123" w:type="dxa"/>
            <w:hideMark/>
          </w:tcPr>
          <w:p w14:paraId="0849B8C2"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Reinsurance RBNS Claims – Year end</w:t>
            </w:r>
          </w:p>
        </w:tc>
        <w:tc>
          <w:tcPr>
            <w:tcW w:w="5780" w:type="dxa"/>
            <w:hideMark/>
          </w:tcPr>
          <w:p w14:paraId="20FCF244" w14:textId="7E46223C" w:rsidR="008A365B" w:rsidRPr="00A27BEA" w:rsidRDefault="00476014" w:rsidP="008A365B">
            <w:pPr>
              <w:spacing w:after="200" w:line="276" w:lineRule="auto"/>
              <w:rPr>
                <w:ins w:id="337" w:author="Author"/>
                <w:rFonts w:ascii="Times New Roman" w:hAnsi="Times New Roman" w:cs="Times New Roman"/>
                <w:sz w:val="20"/>
                <w:szCs w:val="20"/>
                <w:rPrChange w:id="338" w:author="Author">
                  <w:rPr>
                    <w:ins w:id="339" w:author="Author"/>
                    <w:rFonts w:ascii="Times New Roman" w:hAnsi="Times New Roman" w:cs="Times New Roman"/>
                    <w:sz w:val="20"/>
                    <w:szCs w:val="20"/>
                    <w:highlight w:val="yellow"/>
                  </w:rPr>
                </w:rPrChange>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340" w:author="Author">
              <w:r w:rsidR="008A365B" w:rsidRPr="00A27BEA">
                <w:rPr>
                  <w:rFonts w:ascii="Times New Roman" w:hAnsi="Times New Roman" w:cs="Times New Roman"/>
                  <w:sz w:val="20"/>
                  <w:szCs w:val="20"/>
                  <w:rPrChange w:id="341" w:author="Author">
                    <w:rPr>
                      <w:rFonts w:ascii="Times New Roman" w:hAnsi="Times New Roman" w:cs="Times New Roman"/>
                      <w:sz w:val="20"/>
                      <w:szCs w:val="20"/>
                      <w:highlight w:val="yellow"/>
                    </w:rPr>
                  </w:rPrChange>
                </w:rPr>
                <w:t>reflects the last diagonal (all data referred to last reporting year) from R0310 to R0450.</w:t>
              </w:r>
            </w:ins>
          </w:p>
          <w:p w14:paraId="0F418F32" w14:textId="22E6EF4D" w:rsidR="00476014" w:rsidRPr="0030017D" w:rsidRDefault="008A365B" w:rsidP="008A365B">
            <w:pPr>
              <w:spacing w:after="200" w:line="276" w:lineRule="auto"/>
              <w:rPr>
                <w:rFonts w:ascii="Times New Roman" w:hAnsi="Times New Roman" w:cs="Times New Roman"/>
                <w:sz w:val="20"/>
                <w:szCs w:val="20"/>
              </w:rPr>
            </w:pPr>
            <w:ins w:id="342" w:author="Author">
              <w:r w:rsidRPr="00A27BEA">
                <w:rPr>
                  <w:rFonts w:ascii="Times New Roman" w:hAnsi="Times New Roman" w:cs="Times New Roman"/>
                  <w:sz w:val="20"/>
                  <w:szCs w:val="20"/>
                  <w:rPrChange w:id="343" w:author="Author">
                    <w:rPr>
                      <w:rFonts w:ascii="Times New Roman" w:hAnsi="Times New Roman" w:cs="Times New Roman"/>
                      <w:sz w:val="20"/>
                      <w:szCs w:val="20"/>
                      <w:highlight w:val="yellow"/>
                    </w:rPr>
                  </w:rPrChange>
                </w:rPr>
                <w:t>R0460 is the total of R0310 to R0450</w:t>
              </w:r>
            </w:ins>
            <w:del w:id="344" w:author="Author">
              <w:r w:rsidR="00476014" w:rsidRPr="0030017D" w:rsidDel="008A365B">
                <w:rPr>
                  <w:rFonts w:ascii="Times New Roman" w:hAnsi="Times New Roman" w:cs="Times New Roman"/>
                  <w:sz w:val="20"/>
                  <w:szCs w:val="20"/>
                </w:rPr>
                <w:delText>for each year, including total</w:delText>
              </w:r>
            </w:del>
            <w:r w:rsidR="00476014" w:rsidRPr="0030017D">
              <w:rPr>
                <w:rFonts w:ascii="Times New Roman" w:hAnsi="Times New Roman" w:cs="Times New Roman"/>
                <w:sz w:val="20"/>
                <w:szCs w:val="20"/>
              </w:rPr>
              <w:t>.</w:t>
            </w:r>
          </w:p>
        </w:tc>
      </w:tr>
      <w:tr w:rsidR="00476014" w:rsidRPr="00AB2CE4" w14:paraId="4640FA67" w14:textId="77777777" w:rsidTr="00841EBD">
        <w:trPr>
          <w:gridAfter w:val="1"/>
          <w:wAfter w:w="46" w:type="dxa"/>
          <w:trHeight w:val="930"/>
        </w:trPr>
        <w:tc>
          <w:tcPr>
            <w:tcW w:w="1339" w:type="dxa"/>
            <w:hideMark/>
          </w:tcPr>
          <w:p w14:paraId="0B5DF3F9" w14:textId="5FF7D632"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C1200 to C1350/ R0500 to R0650</w:t>
            </w:r>
          </w:p>
          <w:p w14:paraId="02D338FF" w14:textId="2E653F52"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A20</w:t>
            </w:r>
            <w:r>
              <w:rPr>
                <w:rFonts w:ascii="Times New Roman" w:hAnsi="Times New Roman" w:cs="Times New Roman"/>
                <w:sz w:val="20"/>
                <w:szCs w:val="20"/>
              </w:rPr>
              <w:t>)</w:t>
            </w:r>
          </w:p>
        </w:tc>
        <w:tc>
          <w:tcPr>
            <w:tcW w:w="2123" w:type="dxa"/>
            <w:hideMark/>
          </w:tcPr>
          <w:p w14:paraId="7C3E396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Triangle</w:t>
            </w:r>
          </w:p>
        </w:tc>
        <w:tc>
          <w:tcPr>
            <w:tcW w:w="5780" w:type="dxa"/>
            <w:hideMark/>
          </w:tcPr>
          <w:p w14:paraId="75A37E8D" w14:textId="77777777" w:rsidR="00476014" w:rsidRPr="0030017D" w:rsidRDefault="00476014" w:rsidP="00476014">
            <w:pPr>
              <w:spacing w:after="200" w:line="276" w:lineRule="auto"/>
              <w:rPr>
                <w:ins w:id="345" w:author="Autho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claims paid (net of salvage/subrogation) and reinsurance</w:t>
            </w:r>
            <w:ins w:id="346" w:author="Author">
              <w:r w:rsidR="00510847" w:rsidRPr="0030017D">
                <w:rPr>
                  <w:rFonts w:ascii="Times New Roman" w:hAnsi="Times New Roman" w:cs="Times New Roman"/>
                  <w:sz w:val="20"/>
                  <w:szCs w:val="20"/>
                </w:rPr>
                <w:t>.</w:t>
              </w:r>
            </w:ins>
          </w:p>
          <w:p w14:paraId="7A2DB335" w14:textId="5A1E4D8B" w:rsidR="00510847" w:rsidRPr="0030017D" w:rsidRDefault="00510847">
            <w:pPr>
              <w:rPr>
                <w:rFonts w:ascii="Times New Roman" w:hAnsi="Times New Roman" w:cs="Times New Roman"/>
                <w:sz w:val="20"/>
                <w:szCs w:val="20"/>
              </w:rPr>
              <w:pPrChange w:id="347" w:author="Author">
                <w:pPr>
                  <w:spacing w:after="200" w:line="276" w:lineRule="auto"/>
                </w:pPr>
              </w:pPrChange>
            </w:pPr>
            <w:ins w:id="348" w:author="Author">
              <w:r w:rsidRPr="0030017D">
                <w:rPr>
                  <w:rFonts w:ascii="Times New Roman" w:hAnsi="Times New Roman" w:cs="Times New Roman"/>
                  <w:sz w:val="20"/>
                  <w:szCs w:val="20"/>
                </w:rPr>
                <w:t>The amount includes all the elements that compose the claim itself but excludes any expenses.</w:t>
              </w:r>
            </w:ins>
          </w:p>
        </w:tc>
      </w:tr>
      <w:tr w:rsidR="00476014" w:rsidRPr="00AB2CE4" w14:paraId="10186904" w14:textId="77777777" w:rsidTr="00841EBD">
        <w:trPr>
          <w:gridAfter w:val="1"/>
          <w:wAfter w:w="46" w:type="dxa"/>
          <w:trHeight w:val="930"/>
        </w:trPr>
        <w:tc>
          <w:tcPr>
            <w:tcW w:w="1339" w:type="dxa"/>
            <w:hideMark/>
          </w:tcPr>
          <w:p w14:paraId="517FDB18" w14:textId="1C3AE27B"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C1360/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45D32EE3" w14:textId="310517F6"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A21</w:t>
            </w:r>
            <w:r>
              <w:rPr>
                <w:rFonts w:ascii="Times New Roman" w:hAnsi="Times New Roman" w:cs="Times New Roman"/>
                <w:sz w:val="20"/>
                <w:szCs w:val="20"/>
              </w:rPr>
              <w:t>)</w:t>
            </w:r>
          </w:p>
        </w:tc>
        <w:tc>
          <w:tcPr>
            <w:tcW w:w="2123" w:type="dxa"/>
            <w:hideMark/>
          </w:tcPr>
          <w:p w14:paraId="51BAA2C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(non-cumulative) – In current year</w:t>
            </w:r>
          </w:p>
        </w:tc>
        <w:tc>
          <w:tcPr>
            <w:tcW w:w="5780" w:type="dxa"/>
            <w:hideMark/>
          </w:tcPr>
          <w:p w14:paraId="0DF1924F" w14:textId="6719729D" w:rsidR="00B76E50" w:rsidRPr="0030017D" w:rsidRDefault="00476014" w:rsidP="00B76E50">
            <w:pPr>
              <w:spacing w:after="200" w:line="276" w:lineRule="auto"/>
              <w:rPr>
                <w:ins w:id="349" w:author="Author"/>
                <w:rFonts w:ascii="Times New Roman" w:hAnsi="Times New Roman" w:cs="Times New Roman"/>
                <w:sz w:val="20"/>
                <w:szCs w:val="20"/>
              </w:rPr>
            </w:pPr>
            <w:r w:rsidRPr="0030017D">
              <w:rPr>
                <w:rFonts w:ascii="Times New Roman" w:hAnsi="Times New Roman" w:cs="Times New Roman"/>
                <w:sz w:val="20"/>
                <w:szCs w:val="20"/>
              </w:rPr>
              <w:t xml:space="preserve">Total “Current year” </w:t>
            </w:r>
            <w:del w:id="350" w:author="Author">
              <w:r w:rsidRPr="0030017D" w:rsidDel="00B76E50">
                <w:rPr>
                  <w:rFonts w:ascii="Times New Roman" w:hAnsi="Times New Roman" w:cs="Times New Roman"/>
                  <w:sz w:val="20"/>
                  <w:szCs w:val="20"/>
                </w:rPr>
                <w:delText>contains the sum of</w:delText>
              </w:r>
            </w:del>
            <w:ins w:id="351" w:author="Author">
              <w:r w:rsidR="00B76E50" w:rsidRPr="0030017D">
                <w:rPr>
                  <w:rFonts w:ascii="Times New Roman" w:hAnsi="Times New Roman" w:cs="Times New Roman"/>
                  <w:sz w:val="20"/>
                  <w:szCs w:val="20"/>
                </w:rPr>
                <w:t>reflects</w:t>
              </w:r>
            </w:ins>
            <w:r w:rsidRPr="0030017D">
              <w:rPr>
                <w:rFonts w:ascii="Times New Roman" w:hAnsi="Times New Roman" w:cs="Times New Roman"/>
                <w:sz w:val="20"/>
                <w:szCs w:val="20"/>
              </w:rPr>
              <w:t xml:space="preserve"> the last diagonal (all data referred to last reporting year), </w:t>
            </w:r>
            <w:ins w:id="352" w:author="Author">
              <w:r w:rsidR="00B76E50" w:rsidRPr="0030017D">
                <w:rPr>
                  <w:rFonts w:ascii="Times New Roman" w:hAnsi="Times New Roman" w:cs="Times New Roman"/>
                  <w:sz w:val="20"/>
                  <w:szCs w:val="20"/>
                </w:rPr>
                <w:t xml:space="preserve">from R0510 to R0650. </w:t>
              </w:r>
            </w:ins>
          </w:p>
          <w:p w14:paraId="00030D0D" w14:textId="44C89A34" w:rsidR="00476014" w:rsidRPr="0030017D" w:rsidRDefault="00B76E50" w:rsidP="00B76E50">
            <w:pPr>
              <w:spacing w:after="200" w:line="276" w:lineRule="auto"/>
              <w:rPr>
                <w:rFonts w:ascii="Times New Roman" w:hAnsi="Times New Roman" w:cs="Times New Roman"/>
                <w:sz w:val="20"/>
                <w:szCs w:val="20"/>
              </w:rPr>
            </w:pPr>
            <w:ins w:id="353" w:author="Author">
              <w:r w:rsidRPr="0030017D">
                <w:rPr>
                  <w:rFonts w:ascii="Times New Roman" w:hAnsi="Times New Roman" w:cs="Times New Roman"/>
                  <w:sz w:val="20"/>
                  <w:szCs w:val="20"/>
                </w:rPr>
                <w:t>R0660 is the total of R0510 to R0650</w:t>
              </w:r>
            </w:ins>
            <w:del w:id="354" w:author="Author">
              <w:r w:rsidR="00476014" w:rsidRPr="0030017D" w:rsidDel="00B76E50">
                <w:rPr>
                  <w:rFonts w:ascii="Times New Roman" w:hAnsi="Times New Roman" w:cs="Times New Roman"/>
                  <w:sz w:val="20"/>
                  <w:szCs w:val="20"/>
                </w:rPr>
                <w:delText>including total.</w:delText>
              </w:r>
            </w:del>
          </w:p>
        </w:tc>
      </w:tr>
      <w:tr w:rsidR="00476014" w:rsidRPr="00AB2CE4" w14:paraId="3875128A" w14:textId="77777777" w:rsidTr="00841EBD">
        <w:trPr>
          <w:gridAfter w:val="1"/>
          <w:wAfter w:w="46" w:type="dxa"/>
          <w:trHeight w:val="630"/>
        </w:trPr>
        <w:tc>
          <w:tcPr>
            <w:tcW w:w="1339" w:type="dxa"/>
            <w:hideMark/>
          </w:tcPr>
          <w:p w14:paraId="53C715C2" w14:textId="5F263C4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C1370/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13818843" w14:textId="179A9A81"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A22</w:t>
            </w:r>
            <w:r>
              <w:rPr>
                <w:rFonts w:ascii="Times New Roman" w:hAnsi="Times New Roman" w:cs="Times New Roman"/>
                <w:sz w:val="20"/>
                <w:szCs w:val="20"/>
              </w:rPr>
              <w:t>)</w:t>
            </w:r>
          </w:p>
        </w:tc>
        <w:tc>
          <w:tcPr>
            <w:tcW w:w="2123" w:type="dxa"/>
            <w:hideMark/>
          </w:tcPr>
          <w:p w14:paraId="6B55306A"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Claims Paid – Sum of year (cumulative)</w:t>
            </w:r>
          </w:p>
        </w:tc>
        <w:tc>
          <w:tcPr>
            <w:tcW w:w="5780" w:type="dxa"/>
            <w:hideMark/>
          </w:tcPr>
          <w:p w14:paraId="3E2F524C" w14:textId="58E32238" w:rsidR="00476014" w:rsidRPr="004C6BFA" w:rsidRDefault="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Total “Sum of years” contains the sum of all data in rows (sum of all payments referred to the accident/underwriting year), including total.</w:t>
            </w:r>
          </w:p>
        </w:tc>
      </w:tr>
      <w:tr w:rsidR="00476014" w:rsidRPr="00AB2CE4" w14:paraId="12BE0B12" w14:textId="77777777" w:rsidTr="00841EBD">
        <w:trPr>
          <w:gridAfter w:val="1"/>
          <w:wAfter w:w="46" w:type="dxa"/>
          <w:trHeight w:val="930"/>
        </w:trPr>
        <w:tc>
          <w:tcPr>
            <w:tcW w:w="1339" w:type="dxa"/>
            <w:hideMark/>
          </w:tcPr>
          <w:p w14:paraId="5957B4B5" w14:textId="443FC6E3"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C1400 to C1550/ R0500 to R0650</w:t>
            </w:r>
          </w:p>
          <w:p w14:paraId="7E55054E" w14:textId="14BC7037"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P20</w:t>
            </w:r>
            <w:r>
              <w:rPr>
                <w:rFonts w:ascii="Times New Roman" w:hAnsi="Times New Roman" w:cs="Times New Roman"/>
                <w:sz w:val="20"/>
                <w:szCs w:val="20"/>
              </w:rPr>
              <w:t>)</w:t>
            </w:r>
          </w:p>
        </w:tc>
        <w:tc>
          <w:tcPr>
            <w:tcW w:w="2123" w:type="dxa"/>
            <w:hideMark/>
          </w:tcPr>
          <w:p w14:paraId="1EB984FD"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Triangle</w:t>
            </w:r>
          </w:p>
        </w:tc>
        <w:tc>
          <w:tcPr>
            <w:tcW w:w="5780" w:type="dxa"/>
            <w:hideMark/>
          </w:tcPr>
          <w:p w14:paraId="4E2F96EE"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Triangles for each of the accident/underwriting years from N-14 (and prior) and all previous reporting periods to – including - N (last reporting year) of Best Estimate of Claims Provisions, net of reinsurance.</w:t>
            </w:r>
          </w:p>
        </w:tc>
      </w:tr>
      <w:tr w:rsidR="00476014" w:rsidRPr="00AB2CE4" w14:paraId="100398D0" w14:textId="77777777" w:rsidTr="00841EBD">
        <w:trPr>
          <w:gridAfter w:val="1"/>
          <w:wAfter w:w="46" w:type="dxa"/>
          <w:trHeight w:val="1230"/>
        </w:trPr>
        <w:tc>
          <w:tcPr>
            <w:tcW w:w="1339" w:type="dxa"/>
            <w:hideMark/>
          </w:tcPr>
          <w:p w14:paraId="3172BE31" w14:textId="1CA4A18D"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C1560/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1FBB6684" w14:textId="19F71B52"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P21</w:t>
            </w:r>
            <w:r>
              <w:rPr>
                <w:rFonts w:ascii="Times New Roman" w:hAnsi="Times New Roman" w:cs="Times New Roman"/>
                <w:sz w:val="20"/>
                <w:szCs w:val="20"/>
              </w:rPr>
              <w:t>)</w:t>
            </w:r>
          </w:p>
        </w:tc>
        <w:tc>
          <w:tcPr>
            <w:tcW w:w="2123" w:type="dxa"/>
            <w:hideMark/>
          </w:tcPr>
          <w:p w14:paraId="73589989"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Undiscounted Best Estimate Claims Provisions – Year end (discounted data)</w:t>
            </w:r>
          </w:p>
        </w:tc>
        <w:tc>
          <w:tcPr>
            <w:tcW w:w="5780" w:type="dxa"/>
            <w:hideMark/>
          </w:tcPr>
          <w:p w14:paraId="4C225419" w14:textId="13A8C809" w:rsidR="001B5F73" w:rsidRPr="00A27BEA" w:rsidRDefault="00476014" w:rsidP="001B5F73">
            <w:pPr>
              <w:spacing w:after="200" w:line="276" w:lineRule="auto"/>
              <w:rPr>
                <w:ins w:id="355" w:author="Author"/>
                <w:rFonts w:ascii="Times New Roman" w:hAnsi="Times New Roman" w:cs="Times New Roman"/>
                <w:sz w:val="20"/>
                <w:szCs w:val="20"/>
                <w:rPrChange w:id="356" w:author="Author">
                  <w:rPr>
                    <w:ins w:id="357" w:author="Author"/>
                    <w:rFonts w:ascii="Times New Roman" w:hAnsi="Times New Roman" w:cs="Times New Roman"/>
                    <w:sz w:val="20"/>
                    <w:szCs w:val="20"/>
                    <w:highlight w:val="yellow"/>
                  </w:rPr>
                </w:rPrChange>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358" w:author="Author">
              <w:r w:rsidR="001B5F73" w:rsidRPr="00A27BEA">
                <w:rPr>
                  <w:rFonts w:ascii="Times New Roman" w:hAnsi="Times New Roman" w:cs="Times New Roman"/>
                  <w:sz w:val="20"/>
                  <w:szCs w:val="20"/>
                  <w:rPrChange w:id="359" w:author="Author">
                    <w:rPr>
                      <w:rFonts w:ascii="Times New Roman" w:hAnsi="Times New Roman" w:cs="Times New Roman"/>
                      <w:sz w:val="20"/>
                      <w:szCs w:val="20"/>
                      <w:highlight w:val="yellow"/>
                    </w:rPr>
                  </w:rPrChange>
                </w:rPr>
                <w:t xml:space="preserve">reflects the last diagonal but on </w:t>
              </w:r>
              <w:proofErr w:type="gramStart"/>
              <w:r w:rsidR="001B5F73" w:rsidRPr="00A27BEA">
                <w:rPr>
                  <w:rFonts w:ascii="Times New Roman" w:hAnsi="Times New Roman" w:cs="Times New Roman"/>
                  <w:sz w:val="20"/>
                  <w:szCs w:val="20"/>
                  <w:rPrChange w:id="360" w:author="Author">
                    <w:rPr>
                      <w:rFonts w:ascii="Times New Roman" w:hAnsi="Times New Roman" w:cs="Times New Roman"/>
                      <w:sz w:val="20"/>
                      <w:szCs w:val="20"/>
                      <w:highlight w:val="yellow"/>
                    </w:rPr>
                  </w:rPrChange>
                </w:rPr>
                <w:t>a</w:t>
              </w:r>
              <w:proofErr w:type="gramEnd"/>
              <w:r w:rsidR="001B5F73" w:rsidRPr="0030017D">
                <w:rPr>
                  <w:rFonts w:ascii="Times New Roman" w:hAnsi="Times New Roman" w:cs="Times New Roman"/>
                  <w:sz w:val="20"/>
                  <w:szCs w:val="20"/>
                </w:rPr>
                <w:t xml:space="preserve"> </w:t>
              </w:r>
            </w:ins>
            <w:del w:id="361" w:author="Author">
              <w:r w:rsidRPr="0030017D" w:rsidDel="001B5F73">
                <w:rPr>
                  <w:rFonts w:ascii="Times New Roman" w:hAnsi="Times New Roman" w:cs="Times New Roman"/>
                  <w:sz w:val="20"/>
                  <w:szCs w:val="20"/>
                </w:rPr>
                <w:delText xml:space="preserve">for each year, </w:delText>
              </w:r>
            </w:del>
            <w:r w:rsidRPr="0030017D">
              <w:rPr>
                <w:rFonts w:ascii="Times New Roman" w:hAnsi="Times New Roman" w:cs="Times New Roman"/>
                <w:sz w:val="20"/>
                <w:szCs w:val="20"/>
              </w:rPr>
              <w:t>on discounted basis</w:t>
            </w:r>
            <w:del w:id="362" w:author="Author">
              <w:r w:rsidRPr="0030017D" w:rsidDel="001B5F73">
                <w:rPr>
                  <w:rFonts w:ascii="Times New Roman" w:hAnsi="Times New Roman" w:cs="Times New Roman"/>
                  <w:sz w:val="20"/>
                  <w:szCs w:val="20"/>
                </w:rPr>
                <w:delText>,</w:delText>
              </w:r>
            </w:del>
            <w:ins w:id="363" w:author="Author">
              <w:r w:rsidR="001B5F73" w:rsidRPr="0030017D">
                <w:rPr>
                  <w:rFonts w:ascii="Times New Roman" w:hAnsi="Times New Roman" w:cs="Times New Roman"/>
                  <w:sz w:val="20"/>
                  <w:szCs w:val="20"/>
                </w:rPr>
                <w:t xml:space="preserve"> </w:t>
              </w:r>
              <w:r w:rsidR="001B5F73" w:rsidRPr="00A27BEA">
                <w:rPr>
                  <w:rFonts w:ascii="Times New Roman" w:hAnsi="Times New Roman" w:cs="Times New Roman"/>
                  <w:sz w:val="20"/>
                  <w:szCs w:val="20"/>
                  <w:rPrChange w:id="364" w:author="Author">
                    <w:rPr>
                      <w:rFonts w:ascii="Times New Roman" w:hAnsi="Times New Roman" w:cs="Times New Roman"/>
                      <w:sz w:val="20"/>
                      <w:szCs w:val="20"/>
                      <w:highlight w:val="yellow"/>
                    </w:rPr>
                  </w:rPrChange>
                </w:rPr>
                <w:t>(all data referred to last reporting year) from R0510 to R0650.</w:t>
              </w:r>
            </w:ins>
          </w:p>
          <w:p w14:paraId="290716D4" w14:textId="2B70C765" w:rsidR="001B5F73" w:rsidRPr="0030017D" w:rsidRDefault="001B5F73" w:rsidP="001B5F73">
            <w:pPr>
              <w:spacing w:after="200" w:line="276" w:lineRule="auto"/>
              <w:rPr>
                <w:rFonts w:ascii="Times New Roman" w:hAnsi="Times New Roman" w:cs="Times New Roman"/>
                <w:sz w:val="20"/>
                <w:szCs w:val="20"/>
              </w:rPr>
            </w:pPr>
            <w:ins w:id="365" w:author="Author">
              <w:r w:rsidRPr="00A27BEA">
                <w:rPr>
                  <w:rFonts w:ascii="Times New Roman" w:hAnsi="Times New Roman" w:cs="Times New Roman"/>
                  <w:sz w:val="20"/>
                  <w:szCs w:val="20"/>
                  <w:rPrChange w:id="366" w:author="Author">
                    <w:rPr>
                      <w:rFonts w:ascii="Times New Roman" w:hAnsi="Times New Roman" w:cs="Times New Roman"/>
                      <w:sz w:val="20"/>
                      <w:szCs w:val="20"/>
                      <w:highlight w:val="yellow"/>
                    </w:rPr>
                  </w:rPrChange>
                </w:rPr>
                <w:t>R0660 is the total of R0510 to R0650</w:t>
              </w:r>
            </w:ins>
            <w:r w:rsidR="00476014" w:rsidRPr="0030017D">
              <w:rPr>
                <w:rFonts w:ascii="Times New Roman" w:hAnsi="Times New Roman" w:cs="Times New Roman"/>
                <w:sz w:val="20"/>
                <w:szCs w:val="20"/>
              </w:rPr>
              <w:t xml:space="preserve"> </w:t>
            </w:r>
            <w:del w:id="367" w:author="Author">
              <w:r w:rsidR="00476014" w:rsidRPr="0030017D" w:rsidDel="001B5F73">
                <w:rPr>
                  <w:rFonts w:ascii="Times New Roman" w:hAnsi="Times New Roman" w:cs="Times New Roman"/>
                  <w:sz w:val="20"/>
                  <w:szCs w:val="20"/>
                </w:rPr>
                <w:delText>including total.</w:delText>
              </w:r>
            </w:del>
          </w:p>
        </w:tc>
      </w:tr>
      <w:tr w:rsidR="00476014" w:rsidRPr="00AB2CE4" w14:paraId="5258EC6F" w14:textId="77777777" w:rsidTr="00841EBD">
        <w:trPr>
          <w:gridAfter w:val="1"/>
          <w:wAfter w:w="46" w:type="dxa"/>
          <w:trHeight w:val="930"/>
        </w:trPr>
        <w:tc>
          <w:tcPr>
            <w:tcW w:w="1339" w:type="dxa"/>
            <w:tcBorders>
              <w:bottom w:val="single" w:sz="4" w:space="0" w:color="auto"/>
            </w:tcBorders>
            <w:hideMark/>
          </w:tcPr>
          <w:p w14:paraId="23FB3A6C" w14:textId="29386E80"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C1600 to C1750/ R0500 to R0650</w:t>
            </w:r>
          </w:p>
          <w:p w14:paraId="750A1636" w14:textId="77FCF768"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AE20</w:t>
            </w:r>
            <w:r>
              <w:rPr>
                <w:rFonts w:ascii="Times New Roman" w:hAnsi="Times New Roman" w:cs="Times New Roman"/>
                <w:sz w:val="20"/>
                <w:szCs w:val="20"/>
              </w:rPr>
              <w:t>)</w:t>
            </w:r>
          </w:p>
        </w:tc>
        <w:tc>
          <w:tcPr>
            <w:tcW w:w="2123" w:type="dxa"/>
            <w:tcBorders>
              <w:bottom w:val="single" w:sz="4" w:space="0" w:color="auto"/>
            </w:tcBorders>
            <w:hideMark/>
          </w:tcPr>
          <w:p w14:paraId="1F030DBB"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Triangle</w:t>
            </w:r>
          </w:p>
        </w:tc>
        <w:tc>
          <w:tcPr>
            <w:tcW w:w="5780" w:type="dxa"/>
            <w:tcBorders>
              <w:bottom w:val="single" w:sz="4" w:space="0" w:color="auto"/>
            </w:tcBorders>
            <w:hideMark/>
          </w:tcPr>
          <w:p w14:paraId="5791A53C" w14:textId="77777777" w:rsidR="00476014" w:rsidRPr="0030017D" w:rsidRDefault="00476014" w:rsidP="00476014">
            <w:pPr>
              <w:spacing w:after="200" w:line="276" w:lineRule="auto"/>
              <w:rPr>
                <w:ins w:id="368" w:author="Author"/>
                <w:rFonts w:ascii="Times New Roman" w:hAnsi="Times New Roman" w:cs="Times New Roman"/>
                <w:sz w:val="20"/>
                <w:szCs w:val="20"/>
              </w:rPr>
            </w:pPr>
            <w:r w:rsidRPr="0030017D">
              <w:rPr>
                <w:rFonts w:ascii="Times New Roman" w:hAnsi="Times New Roman" w:cs="Times New Roman"/>
                <w:sz w:val="20"/>
                <w:szCs w:val="20"/>
              </w:rPr>
              <w:t>Triangles for each of the accident/underwriting years from N-14 (and prior) and all previous reporting periods to – including - N (last reporting year) of Claims Outstanding  net of salvage/subrogation and reinsurance.</w:t>
            </w:r>
          </w:p>
          <w:p w14:paraId="53327901" w14:textId="1731D876" w:rsidR="00510847" w:rsidRPr="0030017D" w:rsidRDefault="00510847">
            <w:pPr>
              <w:rPr>
                <w:rFonts w:ascii="Times New Roman" w:hAnsi="Times New Roman" w:cs="Times New Roman"/>
                <w:sz w:val="20"/>
                <w:szCs w:val="20"/>
              </w:rPr>
              <w:pPrChange w:id="369" w:author="Author">
                <w:pPr>
                  <w:spacing w:after="200" w:line="276" w:lineRule="auto"/>
                </w:pPr>
              </w:pPrChange>
            </w:pPr>
            <w:ins w:id="370" w:author="Author">
              <w:r w:rsidRPr="0030017D">
                <w:rPr>
                  <w:rFonts w:ascii="Times New Roman" w:hAnsi="Times New Roman" w:cs="Times New Roman"/>
                  <w:sz w:val="20"/>
                  <w:szCs w:val="20"/>
                </w:rPr>
                <w:t>The amount includes all the elements that compose the claim itself but excludes any expenses.</w:t>
              </w:r>
            </w:ins>
          </w:p>
        </w:tc>
      </w:tr>
      <w:tr w:rsidR="00476014" w:rsidRPr="00AB2CE4" w14:paraId="3E99FBFB" w14:textId="77777777" w:rsidTr="00841EBD">
        <w:trPr>
          <w:gridAfter w:val="1"/>
          <w:wAfter w:w="46" w:type="dxa"/>
          <w:trHeight w:val="416"/>
        </w:trPr>
        <w:tc>
          <w:tcPr>
            <w:tcW w:w="1339" w:type="dxa"/>
            <w:tcBorders>
              <w:bottom w:val="single" w:sz="4" w:space="0" w:color="auto"/>
            </w:tcBorders>
            <w:hideMark/>
          </w:tcPr>
          <w:p w14:paraId="63ADCA99" w14:textId="72D66494"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C1760/ R0500 to R06</w:t>
            </w:r>
            <w:r w:rsidR="001730E2">
              <w:rPr>
                <w:rFonts w:ascii="Times New Roman" w:hAnsi="Times New Roman" w:cs="Times New Roman"/>
                <w:sz w:val="20"/>
                <w:szCs w:val="20"/>
              </w:rPr>
              <w:t>6</w:t>
            </w:r>
            <w:r>
              <w:rPr>
                <w:rFonts w:ascii="Times New Roman" w:hAnsi="Times New Roman" w:cs="Times New Roman"/>
                <w:sz w:val="20"/>
                <w:szCs w:val="20"/>
              </w:rPr>
              <w:t>0</w:t>
            </w:r>
          </w:p>
          <w:p w14:paraId="38734CB2" w14:textId="1D422D78"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AE21</w:t>
            </w:r>
            <w:r>
              <w:rPr>
                <w:rFonts w:ascii="Times New Roman" w:hAnsi="Times New Roman" w:cs="Times New Roman"/>
                <w:sz w:val="20"/>
                <w:szCs w:val="20"/>
              </w:rPr>
              <w:t>)</w:t>
            </w:r>
          </w:p>
        </w:tc>
        <w:tc>
          <w:tcPr>
            <w:tcW w:w="2123" w:type="dxa"/>
            <w:tcBorders>
              <w:bottom w:val="single" w:sz="4" w:space="0" w:color="auto"/>
            </w:tcBorders>
            <w:hideMark/>
          </w:tcPr>
          <w:p w14:paraId="3A52117F"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Net RBNS Claims – Year end</w:t>
            </w:r>
          </w:p>
        </w:tc>
        <w:tc>
          <w:tcPr>
            <w:tcW w:w="5780" w:type="dxa"/>
            <w:tcBorders>
              <w:bottom w:val="single" w:sz="4" w:space="0" w:color="auto"/>
            </w:tcBorders>
            <w:hideMark/>
          </w:tcPr>
          <w:p w14:paraId="2A8A3A82" w14:textId="19E2076B" w:rsidR="008A365B" w:rsidRPr="00A27BEA" w:rsidRDefault="00476014" w:rsidP="008A365B">
            <w:pPr>
              <w:spacing w:after="200" w:line="276" w:lineRule="auto"/>
              <w:rPr>
                <w:ins w:id="371" w:author="Author"/>
                <w:rFonts w:ascii="Times New Roman" w:hAnsi="Times New Roman" w:cs="Times New Roman"/>
                <w:sz w:val="20"/>
                <w:szCs w:val="20"/>
                <w:rPrChange w:id="372" w:author="Author">
                  <w:rPr>
                    <w:ins w:id="373" w:author="Author"/>
                    <w:rFonts w:ascii="Times New Roman" w:hAnsi="Times New Roman" w:cs="Times New Roman"/>
                    <w:sz w:val="20"/>
                    <w:szCs w:val="20"/>
                    <w:highlight w:val="yellow"/>
                  </w:rPr>
                </w:rPrChange>
              </w:rPr>
            </w:pPr>
            <w:r w:rsidRPr="0030017D">
              <w:rPr>
                <w:rFonts w:ascii="Times New Roman" w:hAnsi="Times New Roman" w:cs="Times New Roman"/>
                <w:sz w:val="20"/>
                <w:szCs w:val="20"/>
              </w:rPr>
              <w:t>Total “</w:t>
            </w:r>
            <w:proofErr w:type="spellStart"/>
            <w:r w:rsidRPr="0030017D">
              <w:rPr>
                <w:rFonts w:ascii="Times New Roman" w:hAnsi="Times New Roman" w:cs="Times New Roman"/>
                <w:sz w:val="20"/>
                <w:szCs w:val="20"/>
              </w:rPr>
              <w:t>Year end</w:t>
            </w:r>
            <w:proofErr w:type="spellEnd"/>
            <w:r w:rsidRPr="0030017D">
              <w:rPr>
                <w:rFonts w:ascii="Times New Roman" w:hAnsi="Times New Roman" w:cs="Times New Roman"/>
                <w:sz w:val="20"/>
                <w:szCs w:val="20"/>
              </w:rPr>
              <w:t xml:space="preserve">” </w:t>
            </w:r>
            <w:ins w:id="374" w:author="Author">
              <w:r w:rsidR="008A365B" w:rsidRPr="00A27BEA">
                <w:rPr>
                  <w:rFonts w:ascii="Times New Roman" w:hAnsi="Times New Roman" w:cs="Times New Roman"/>
                  <w:sz w:val="20"/>
                  <w:szCs w:val="20"/>
                  <w:rPrChange w:id="375" w:author="Author">
                    <w:rPr>
                      <w:rFonts w:ascii="Times New Roman" w:hAnsi="Times New Roman" w:cs="Times New Roman"/>
                      <w:sz w:val="20"/>
                      <w:szCs w:val="20"/>
                      <w:highlight w:val="yellow"/>
                    </w:rPr>
                  </w:rPrChange>
                </w:rPr>
                <w:t>reflects the last diagonal (all data referred to last reporting year) from R0510 to R0650.</w:t>
              </w:r>
            </w:ins>
          </w:p>
          <w:p w14:paraId="7975FDE4" w14:textId="13F366FE" w:rsidR="00476014" w:rsidRPr="0030017D" w:rsidRDefault="008A365B" w:rsidP="008A365B">
            <w:pPr>
              <w:spacing w:after="200" w:line="276" w:lineRule="auto"/>
              <w:rPr>
                <w:rFonts w:ascii="Times New Roman" w:hAnsi="Times New Roman" w:cs="Times New Roman"/>
                <w:sz w:val="20"/>
                <w:szCs w:val="20"/>
              </w:rPr>
            </w:pPr>
            <w:ins w:id="376" w:author="Author">
              <w:r w:rsidRPr="00A27BEA">
                <w:rPr>
                  <w:rFonts w:ascii="Times New Roman" w:hAnsi="Times New Roman" w:cs="Times New Roman"/>
                  <w:sz w:val="20"/>
                  <w:szCs w:val="20"/>
                  <w:rPrChange w:id="377" w:author="Author">
                    <w:rPr>
                      <w:rFonts w:ascii="Times New Roman" w:hAnsi="Times New Roman" w:cs="Times New Roman"/>
                      <w:sz w:val="20"/>
                      <w:szCs w:val="20"/>
                      <w:highlight w:val="yellow"/>
                    </w:rPr>
                  </w:rPrChange>
                </w:rPr>
                <w:t>R0660 is the total of R0510 to R0650</w:t>
              </w:r>
            </w:ins>
            <w:del w:id="378" w:author="Author">
              <w:r w:rsidR="00476014" w:rsidRPr="0030017D" w:rsidDel="008A365B">
                <w:rPr>
                  <w:rFonts w:ascii="Times New Roman" w:hAnsi="Times New Roman" w:cs="Times New Roman"/>
                  <w:sz w:val="20"/>
                  <w:szCs w:val="20"/>
                </w:rPr>
                <w:delText>for each year, including total</w:delText>
              </w:r>
            </w:del>
            <w:r w:rsidR="00476014" w:rsidRPr="0030017D">
              <w:rPr>
                <w:rFonts w:ascii="Times New Roman" w:hAnsi="Times New Roman" w:cs="Times New Roman"/>
                <w:sz w:val="20"/>
                <w:szCs w:val="20"/>
              </w:rPr>
              <w:t>.</w:t>
            </w:r>
          </w:p>
        </w:tc>
      </w:tr>
      <w:tr w:rsidR="00414DD1" w:rsidRPr="00AB2CE4" w14:paraId="36187430" w14:textId="77777777" w:rsidTr="00841EBD">
        <w:trPr>
          <w:gridAfter w:val="1"/>
          <w:wAfter w:w="46" w:type="dxa"/>
          <w:trHeight w:val="555"/>
        </w:trPr>
        <w:tc>
          <w:tcPr>
            <w:tcW w:w="9242" w:type="dxa"/>
            <w:gridSpan w:val="3"/>
            <w:tcBorders>
              <w:top w:val="single" w:sz="4" w:space="0" w:color="auto"/>
              <w:left w:val="nil"/>
              <w:bottom w:val="single" w:sz="4" w:space="0" w:color="auto"/>
              <w:right w:val="nil"/>
            </w:tcBorders>
            <w:hideMark/>
          </w:tcPr>
          <w:p w14:paraId="0B4A2274" w14:textId="5118E837" w:rsidR="00414DD1" w:rsidRPr="004C6BFA" w:rsidRDefault="00414DD1" w:rsidP="004C6BFA">
            <w:pPr>
              <w:spacing w:before="120" w:after="120" w:line="276" w:lineRule="auto"/>
              <w:rPr>
                <w:rFonts w:ascii="Times New Roman" w:hAnsi="Times New Roman" w:cs="Times New Roman"/>
                <w:b/>
                <w:sz w:val="20"/>
                <w:szCs w:val="20"/>
              </w:rPr>
            </w:pPr>
            <w:r w:rsidRPr="004C6BFA">
              <w:rPr>
                <w:rFonts w:ascii="Times New Roman" w:hAnsi="Times New Roman" w:cs="Times New Roman"/>
                <w:b/>
                <w:sz w:val="20"/>
                <w:szCs w:val="20"/>
              </w:rPr>
              <w:t> I</w:t>
            </w:r>
            <w:r>
              <w:rPr>
                <w:rFonts w:ascii="Times New Roman" w:hAnsi="Times New Roman" w:cs="Times New Roman"/>
                <w:b/>
                <w:sz w:val="20"/>
                <w:szCs w:val="20"/>
              </w:rPr>
              <w:t>nflation rates</w:t>
            </w:r>
            <w:r w:rsidRPr="004C6BFA">
              <w:rPr>
                <w:rFonts w:ascii="Times New Roman" w:hAnsi="Times New Roman" w:cs="Times New Roman"/>
                <w:b/>
                <w:sz w:val="20"/>
                <w:szCs w:val="20"/>
              </w:rPr>
              <w:t xml:space="preserve"> (only in the case of using methods that take into account inflation to adjust data)</w:t>
            </w:r>
          </w:p>
        </w:tc>
      </w:tr>
      <w:tr w:rsidR="00476014" w:rsidRPr="00AB2CE4" w14:paraId="46435246" w14:textId="77777777" w:rsidTr="00841EBD">
        <w:trPr>
          <w:gridAfter w:val="1"/>
          <w:wAfter w:w="46" w:type="dxa"/>
          <w:trHeight w:val="630"/>
        </w:trPr>
        <w:tc>
          <w:tcPr>
            <w:tcW w:w="1339" w:type="dxa"/>
            <w:tcBorders>
              <w:top w:val="single" w:sz="4" w:space="0" w:color="auto"/>
            </w:tcBorders>
            <w:hideMark/>
          </w:tcPr>
          <w:p w14:paraId="116DAFC1" w14:textId="301EFBD1" w:rsidR="00AB2CE4" w:rsidRDefault="00AB2CE4" w:rsidP="00476014">
            <w:pPr>
              <w:rPr>
                <w:rFonts w:ascii="Times New Roman" w:hAnsi="Times New Roman" w:cs="Times New Roman"/>
                <w:sz w:val="20"/>
                <w:szCs w:val="20"/>
              </w:rPr>
            </w:pPr>
            <w:r>
              <w:rPr>
                <w:rFonts w:ascii="Times New Roman" w:hAnsi="Times New Roman" w:cs="Times New Roman"/>
                <w:sz w:val="20"/>
                <w:szCs w:val="20"/>
              </w:rPr>
              <w:t>C1800 to C1940/ R0700</w:t>
            </w:r>
          </w:p>
          <w:p w14:paraId="632E2A2E" w14:textId="11EECE51"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A23</w:t>
            </w:r>
            <w:r>
              <w:rPr>
                <w:rFonts w:ascii="Times New Roman" w:hAnsi="Times New Roman" w:cs="Times New Roman"/>
                <w:sz w:val="20"/>
                <w:szCs w:val="20"/>
              </w:rPr>
              <w:t>)</w:t>
            </w:r>
          </w:p>
        </w:tc>
        <w:tc>
          <w:tcPr>
            <w:tcW w:w="2123" w:type="dxa"/>
            <w:tcBorders>
              <w:top w:val="single" w:sz="4" w:space="0" w:color="auto"/>
            </w:tcBorders>
            <w:hideMark/>
          </w:tcPr>
          <w:p w14:paraId="7D15114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total</w:t>
            </w:r>
          </w:p>
        </w:tc>
        <w:tc>
          <w:tcPr>
            <w:tcW w:w="5780" w:type="dxa"/>
            <w:tcBorders>
              <w:top w:val="single" w:sz="4" w:space="0" w:color="auto"/>
            </w:tcBorders>
            <w:hideMark/>
          </w:tcPr>
          <w:p w14:paraId="2C43F60E" w14:textId="1682CE45"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 xml:space="preserve">y year, and for the 15 years, historic inflation rate used to </w:t>
            </w:r>
            <w:proofErr w:type="gramStart"/>
            <w:r w:rsidR="00476014" w:rsidRPr="004C6BFA">
              <w:rPr>
                <w:rFonts w:ascii="Times New Roman" w:hAnsi="Times New Roman" w:cs="Times New Roman"/>
                <w:sz w:val="20"/>
                <w:szCs w:val="20"/>
              </w:rPr>
              <w:t>adjusted</w:t>
            </w:r>
            <w:proofErr w:type="gramEnd"/>
            <w:r w:rsidR="00476014" w:rsidRPr="004C6BFA">
              <w:rPr>
                <w:rFonts w:ascii="Times New Roman" w:hAnsi="Times New Roman" w:cs="Times New Roman"/>
                <w:sz w:val="20"/>
                <w:szCs w:val="20"/>
              </w:rPr>
              <w:t xml:space="preserve"> historical paid losses triangles</w:t>
            </w:r>
            <w:r w:rsidR="0059387F">
              <w:rPr>
                <w:rFonts w:ascii="Times New Roman" w:hAnsi="Times New Roman" w:cs="Times New Roman"/>
                <w:sz w:val="20"/>
                <w:szCs w:val="20"/>
              </w:rPr>
              <w:t>.</w:t>
            </w:r>
          </w:p>
        </w:tc>
      </w:tr>
      <w:tr w:rsidR="00476014" w:rsidRPr="00AB2CE4" w14:paraId="5647DFFA" w14:textId="77777777" w:rsidTr="00841EBD">
        <w:trPr>
          <w:gridAfter w:val="1"/>
          <w:wAfter w:w="46" w:type="dxa"/>
          <w:trHeight w:val="930"/>
        </w:trPr>
        <w:tc>
          <w:tcPr>
            <w:tcW w:w="1339" w:type="dxa"/>
            <w:hideMark/>
          </w:tcPr>
          <w:p w14:paraId="371E5082" w14:textId="08AE40F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C1800 to C1940/ R0710</w:t>
            </w:r>
          </w:p>
          <w:p w14:paraId="1FB82372" w14:textId="210365E4"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A24</w:t>
            </w:r>
            <w:r>
              <w:rPr>
                <w:rFonts w:ascii="Times New Roman" w:hAnsi="Times New Roman" w:cs="Times New Roman"/>
                <w:sz w:val="20"/>
                <w:szCs w:val="20"/>
              </w:rPr>
              <w:t>)</w:t>
            </w:r>
          </w:p>
        </w:tc>
        <w:tc>
          <w:tcPr>
            <w:tcW w:w="2123" w:type="dxa"/>
            <w:hideMark/>
          </w:tcPr>
          <w:p w14:paraId="763481FC"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external inflation</w:t>
            </w:r>
          </w:p>
        </w:tc>
        <w:tc>
          <w:tcPr>
            <w:tcW w:w="5780" w:type="dxa"/>
            <w:hideMark/>
          </w:tcPr>
          <w:p w14:paraId="576B9BE1" w14:textId="3EF2A079"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03D77894" w14:textId="77777777" w:rsidTr="00841EBD">
        <w:trPr>
          <w:gridAfter w:val="1"/>
          <w:wAfter w:w="46" w:type="dxa"/>
          <w:trHeight w:val="930"/>
        </w:trPr>
        <w:tc>
          <w:tcPr>
            <w:tcW w:w="1339" w:type="dxa"/>
            <w:hideMark/>
          </w:tcPr>
          <w:p w14:paraId="11846553" w14:textId="1AB6383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C1800 to C1940/ R0720</w:t>
            </w:r>
          </w:p>
          <w:p w14:paraId="1E686079" w14:textId="1F2FD60E"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A25</w:t>
            </w:r>
            <w:r>
              <w:rPr>
                <w:rFonts w:ascii="Times New Roman" w:hAnsi="Times New Roman" w:cs="Times New Roman"/>
                <w:sz w:val="20"/>
                <w:szCs w:val="20"/>
              </w:rPr>
              <w:t>)</w:t>
            </w:r>
          </w:p>
        </w:tc>
        <w:tc>
          <w:tcPr>
            <w:tcW w:w="2123" w:type="dxa"/>
            <w:hideMark/>
          </w:tcPr>
          <w:p w14:paraId="2549D5F4"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Historic inflation rate – endogenous  inflation</w:t>
            </w:r>
          </w:p>
        </w:tc>
        <w:tc>
          <w:tcPr>
            <w:tcW w:w="5780" w:type="dxa"/>
            <w:hideMark/>
          </w:tcPr>
          <w:p w14:paraId="1CA1BCDF" w14:textId="7B81F07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historic endogenous  inflation: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134B92FE" w14:textId="77777777" w:rsidTr="00841EBD">
        <w:trPr>
          <w:gridAfter w:val="1"/>
          <w:wAfter w:w="46" w:type="dxa"/>
          <w:trHeight w:val="630"/>
        </w:trPr>
        <w:tc>
          <w:tcPr>
            <w:tcW w:w="1339" w:type="dxa"/>
            <w:hideMark/>
          </w:tcPr>
          <w:p w14:paraId="22CF0148" w14:textId="32DF2F37"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R0730</w:t>
            </w:r>
          </w:p>
          <w:p w14:paraId="7C3976C4" w14:textId="7A70DEE6"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A26</w:t>
            </w:r>
            <w:r>
              <w:rPr>
                <w:rFonts w:ascii="Times New Roman" w:hAnsi="Times New Roman" w:cs="Times New Roman"/>
                <w:sz w:val="20"/>
                <w:szCs w:val="20"/>
              </w:rPr>
              <w:t>)</w:t>
            </w:r>
          </w:p>
        </w:tc>
        <w:tc>
          <w:tcPr>
            <w:tcW w:w="2123" w:type="dxa"/>
            <w:hideMark/>
          </w:tcPr>
          <w:p w14:paraId="438E3577"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total</w:t>
            </w:r>
          </w:p>
        </w:tc>
        <w:tc>
          <w:tcPr>
            <w:tcW w:w="5780" w:type="dxa"/>
            <w:hideMark/>
          </w:tcPr>
          <w:p w14:paraId="41A5DE3D" w14:textId="42F26E14" w:rsidR="00476014" w:rsidRPr="004C6BFA" w:rsidRDefault="00414DD1">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b</w:t>
            </w:r>
            <w:r w:rsidR="00476014" w:rsidRPr="004C6BFA">
              <w:rPr>
                <w:rFonts w:ascii="Times New Roman" w:hAnsi="Times New Roman" w:cs="Times New Roman"/>
                <w:sz w:val="20"/>
                <w:szCs w:val="20"/>
              </w:rPr>
              <w:t>y year, and for the 15 years, expected inflation rate used to adjusted historical paid losses triangles</w:t>
            </w:r>
            <w:r w:rsidR="0059387F">
              <w:rPr>
                <w:rFonts w:ascii="Times New Roman" w:hAnsi="Times New Roman" w:cs="Times New Roman"/>
                <w:sz w:val="20"/>
                <w:szCs w:val="20"/>
              </w:rPr>
              <w:t>.</w:t>
            </w:r>
          </w:p>
        </w:tc>
      </w:tr>
      <w:tr w:rsidR="00476014" w:rsidRPr="00AB2CE4" w14:paraId="6F7239EF" w14:textId="77777777" w:rsidTr="00841EBD">
        <w:trPr>
          <w:gridAfter w:val="1"/>
          <w:wAfter w:w="46" w:type="dxa"/>
          <w:trHeight w:val="930"/>
        </w:trPr>
        <w:tc>
          <w:tcPr>
            <w:tcW w:w="1339" w:type="dxa"/>
            <w:hideMark/>
          </w:tcPr>
          <w:p w14:paraId="18252289" w14:textId="1FE12393"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R0740</w:t>
            </w:r>
          </w:p>
          <w:p w14:paraId="5552E307" w14:textId="63AA95C5"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A27</w:t>
            </w:r>
            <w:r>
              <w:rPr>
                <w:rFonts w:ascii="Times New Roman" w:hAnsi="Times New Roman" w:cs="Times New Roman"/>
                <w:sz w:val="20"/>
                <w:szCs w:val="20"/>
              </w:rPr>
              <w:t>)</w:t>
            </w:r>
          </w:p>
        </w:tc>
        <w:tc>
          <w:tcPr>
            <w:tcW w:w="2123" w:type="dxa"/>
            <w:hideMark/>
          </w:tcPr>
          <w:p w14:paraId="67DC6BB1"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external inflation</w:t>
            </w:r>
          </w:p>
        </w:tc>
        <w:tc>
          <w:tcPr>
            <w:tcW w:w="5780" w:type="dxa"/>
            <w:hideMark/>
          </w:tcPr>
          <w:p w14:paraId="0E1C5193" w14:textId="6975CA4F"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by year, and for the 15 years, expected external inflation: which is the  “economic” or “general” inflation, i.e. the increase of the price of goods and services in an specific economy (e.g. Consumer Price Index, Producer Price Index, etc</w:t>
            </w:r>
            <w:r w:rsidR="0059387F">
              <w:rPr>
                <w:rFonts w:ascii="Times New Roman" w:hAnsi="Times New Roman" w:cs="Times New Roman"/>
                <w:sz w:val="20"/>
                <w:szCs w:val="20"/>
              </w:rPr>
              <w:t>.</w:t>
            </w:r>
          </w:p>
        </w:tc>
      </w:tr>
      <w:tr w:rsidR="00476014" w:rsidRPr="00AB2CE4" w14:paraId="3AE38E35" w14:textId="77777777" w:rsidTr="00841EBD">
        <w:trPr>
          <w:gridAfter w:val="1"/>
          <w:wAfter w:w="46" w:type="dxa"/>
          <w:trHeight w:val="930"/>
        </w:trPr>
        <w:tc>
          <w:tcPr>
            <w:tcW w:w="1339" w:type="dxa"/>
            <w:hideMark/>
          </w:tcPr>
          <w:p w14:paraId="528038AC" w14:textId="26F77B86" w:rsidR="00AB2CE4" w:rsidRDefault="00AB2CE4" w:rsidP="00AB2CE4">
            <w:pPr>
              <w:rPr>
                <w:rFonts w:ascii="Times New Roman" w:hAnsi="Times New Roman" w:cs="Times New Roman"/>
                <w:sz w:val="20"/>
                <w:szCs w:val="20"/>
              </w:rPr>
            </w:pPr>
            <w:r>
              <w:rPr>
                <w:rFonts w:ascii="Times New Roman" w:hAnsi="Times New Roman" w:cs="Times New Roman"/>
                <w:sz w:val="20"/>
                <w:szCs w:val="20"/>
              </w:rPr>
              <w:t>C2000 to C2140/ R0750</w:t>
            </w:r>
          </w:p>
          <w:p w14:paraId="0C25753F" w14:textId="1C0B0C8E" w:rsidR="00476014" w:rsidRPr="004C6BFA" w:rsidRDefault="00AB2CE4" w:rsidP="00AB2CE4">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 (</w:t>
            </w:r>
            <w:r w:rsidR="00476014" w:rsidRPr="004C6BFA">
              <w:rPr>
                <w:rFonts w:ascii="Times New Roman" w:hAnsi="Times New Roman" w:cs="Times New Roman"/>
                <w:sz w:val="20"/>
                <w:szCs w:val="20"/>
              </w:rPr>
              <w:t>A28</w:t>
            </w:r>
            <w:r>
              <w:rPr>
                <w:rFonts w:ascii="Times New Roman" w:hAnsi="Times New Roman" w:cs="Times New Roman"/>
                <w:sz w:val="20"/>
                <w:szCs w:val="20"/>
              </w:rPr>
              <w:t>)</w:t>
            </w:r>
          </w:p>
        </w:tc>
        <w:tc>
          <w:tcPr>
            <w:tcW w:w="2123" w:type="dxa"/>
            <w:hideMark/>
          </w:tcPr>
          <w:p w14:paraId="140FA943"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Expected inflation rate – endogenous  inflation</w:t>
            </w:r>
          </w:p>
        </w:tc>
        <w:tc>
          <w:tcPr>
            <w:tcW w:w="5780" w:type="dxa"/>
            <w:hideMark/>
          </w:tcPr>
          <w:p w14:paraId="37DD2BBC" w14:textId="66DF18C1"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sidR="00476014" w:rsidRPr="004C6BFA">
              <w:rPr>
                <w:rFonts w:ascii="Times New Roman" w:hAnsi="Times New Roman" w:cs="Times New Roman"/>
                <w:sz w:val="20"/>
                <w:szCs w:val="20"/>
              </w:rPr>
              <w:t xml:space="preserve">, by year, and for the 15 years, expected endogenous </w:t>
            </w:r>
            <w:del w:id="379" w:author="Author">
              <w:r w:rsidR="00476014" w:rsidRPr="004C6BFA" w:rsidDel="000F3295">
                <w:rPr>
                  <w:rFonts w:ascii="Times New Roman" w:hAnsi="Times New Roman" w:cs="Times New Roman"/>
                  <w:sz w:val="20"/>
                  <w:szCs w:val="20"/>
                </w:rPr>
                <w:delText xml:space="preserve"> </w:delText>
              </w:r>
            </w:del>
            <w:r w:rsidR="00476014" w:rsidRPr="004C6BFA">
              <w:rPr>
                <w:rFonts w:ascii="Times New Roman" w:hAnsi="Times New Roman" w:cs="Times New Roman"/>
                <w:sz w:val="20"/>
                <w:szCs w:val="20"/>
              </w:rPr>
              <w:t>inflation: which is an increase of claim costs specific of the line of business under consideration</w:t>
            </w:r>
            <w:r w:rsidR="0059387F">
              <w:rPr>
                <w:rFonts w:ascii="Times New Roman" w:hAnsi="Times New Roman" w:cs="Times New Roman"/>
                <w:sz w:val="20"/>
                <w:szCs w:val="20"/>
              </w:rPr>
              <w:t>.</w:t>
            </w:r>
          </w:p>
        </w:tc>
      </w:tr>
      <w:tr w:rsidR="00476014" w:rsidRPr="00AB2CE4" w14:paraId="5D3DC65C" w14:textId="77777777" w:rsidTr="00841EBD">
        <w:trPr>
          <w:gridAfter w:val="1"/>
          <w:wAfter w:w="46" w:type="dxa"/>
          <w:trHeight w:val="630"/>
        </w:trPr>
        <w:tc>
          <w:tcPr>
            <w:tcW w:w="1339" w:type="dxa"/>
            <w:hideMark/>
          </w:tcPr>
          <w:p w14:paraId="69E55A1D" w14:textId="4D89EE4C" w:rsidR="00E34125" w:rsidRDefault="00E34125" w:rsidP="00E34125">
            <w:pPr>
              <w:rPr>
                <w:rFonts w:ascii="Times New Roman" w:hAnsi="Times New Roman" w:cs="Times New Roman"/>
                <w:sz w:val="20"/>
                <w:szCs w:val="20"/>
              </w:rPr>
            </w:pPr>
            <w:r>
              <w:rPr>
                <w:rFonts w:ascii="Times New Roman" w:hAnsi="Times New Roman" w:cs="Times New Roman"/>
                <w:sz w:val="20"/>
                <w:szCs w:val="20"/>
              </w:rPr>
              <w:t>C2200/ R0760</w:t>
            </w:r>
          </w:p>
          <w:p w14:paraId="46D368F6" w14:textId="68B874F5" w:rsidR="00476014" w:rsidRPr="004C6BFA" w:rsidRDefault="00AB2CE4" w:rsidP="00476014">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476014" w:rsidRPr="004C6BFA">
              <w:rPr>
                <w:rFonts w:ascii="Times New Roman" w:hAnsi="Times New Roman" w:cs="Times New Roman"/>
                <w:sz w:val="20"/>
                <w:szCs w:val="20"/>
              </w:rPr>
              <w:t>A29</w:t>
            </w:r>
            <w:r>
              <w:rPr>
                <w:rFonts w:ascii="Times New Roman" w:hAnsi="Times New Roman" w:cs="Times New Roman"/>
                <w:sz w:val="20"/>
                <w:szCs w:val="20"/>
              </w:rPr>
              <w:t>)</w:t>
            </w:r>
          </w:p>
        </w:tc>
        <w:tc>
          <w:tcPr>
            <w:tcW w:w="2123" w:type="dxa"/>
            <w:hideMark/>
          </w:tcPr>
          <w:p w14:paraId="376E79D0" w14:textId="77777777" w:rsidR="00476014" w:rsidRPr="004C6BFA" w:rsidRDefault="00476014" w:rsidP="00476014">
            <w:pPr>
              <w:spacing w:after="200" w:line="276" w:lineRule="auto"/>
              <w:rPr>
                <w:rFonts w:ascii="Times New Roman" w:hAnsi="Times New Roman" w:cs="Times New Roman"/>
                <w:sz w:val="20"/>
                <w:szCs w:val="20"/>
              </w:rPr>
            </w:pPr>
            <w:r w:rsidRPr="004C6BFA">
              <w:rPr>
                <w:rFonts w:ascii="Times New Roman" w:hAnsi="Times New Roman" w:cs="Times New Roman"/>
                <w:sz w:val="20"/>
                <w:szCs w:val="20"/>
              </w:rPr>
              <w:t>Description of inflation rate used</w:t>
            </w:r>
          </w:p>
        </w:tc>
        <w:tc>
          <w:tcPr>
            <w:tcW w:w="5780" w:type="dxa"/>
            <w:hideMark/>
          </w:tcPr>
          <w:p w14:paraId="2443EF3D" w14:textId="17C59F13" w:rsidR="00476014" w:rsidRPr="004C6BFA" w:rsidRDefault="00414DD1" w:rsidP="00476014">
            <w:pPr>
              <w:spacing w:after="200" w:line="276" w:lineRule="auto"/>
              <w:rPr>
                <w:rFonts w:ascii="Times New Roman" w:hAnsi="Times New Roman" w:cs="Times New Roman"/>
                <w:sz w:val="20"/>
                <w:szCs w:val="20"/>
              </w:rPr>
            </w:pPr>
            <w:r w:rsidRPr="00B23F37">
              <w:rPr>
                <w:rFonts w:ascii="Times New Roman" w:hAnsi="Times New Roman" w:cs="Times New Roman"/>
                <w:sz w:val="20"/>
                <w:szCs w:val="20"/>
              </w:rPr>
              <w:t>In the case of use of run-off techniques that explicitly take into account inflation in order to adjust data report</w:t>
            </w:r>
            <w:r>
              <w:rPr>
                <w:rFonts w:ascii="Times New Roman" w:hAnsi="Times New Roman" w:cs="Times New Roman"/>
                <w:sz w:val="20"/>
                <w:szCs w:val="20"/>
              </w:rPr>
              <w:t xml:space="preserve"> n</w:t>
            </w:r>
            <w:r w:rsidR="00476014" w:rsidRPr="004C6BFA">
              <w:rPr>
                <w:rFonts w:ascii="Times New Roman" w:hAnsi="Times New Roman" w:cs="Times New Roman"/>
                <w:sz w:val="20"/>
                <w:szCs w:val="20"/>
              </w:rPr>
              <w:t>arrative description of inflation rate used</w:t>
            </w:r>
            <w:r>
              <w:rPr>
                <w:rFonts w:ascii="Times New Roman" w:hAnsi="Times New Roman" w:cs="Times New Roman"/>
                <w:sz w:val="20"/>
                <w:szCs w:val="20"/>
              </w:rPr>
              <w:t>.</w:t>
            </w:r>
          </w:p>
        </w:tc>
      </w:tr>
    </w:tbl>
    <w:p w14:paraId="7A5F1507" w14:textId="77777777" w:rsidR="006E4A52" w:rsidRPr="004C6BFA" w:rsidRDefault="006E4A52">
      <w:pPr>
        <w:rPr>
          <w:rFonts w:ascii="Times New Roman" w:hAnsi="Times New Roman" w:cs="Times New Roman"/>
          <w:sz w:val="20"/>
          <w:szCs w:val="20"/>
        </w:rPr>
      </w:pPr>
    </w:p>
    <w:sectPr w:rsidR="006E4A52" w:rsidRPr="004C6BFA">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376D5" w15:done="0"/>
  <w15:commentEx w15:paraId="38B2BA26" w15:done="0"/>
  <w15:commentEx w15:paraId="3B9C0584" w15:done="0"/>
  <w15:commentEx w15:paraId="6B8C7E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1EEC7" w14:textId="77777777" w:rsidR="002875A7" w:rsidRDefault="002875A7" w:rsidP="002875A7">
      <w:pPr>
        <w:spacing w:after="0" w:line="240" w:lineRule="auto"/>
      </w:pPr>
      <w:r>
        <w:separator/>
      </w:r>
    </w:p>
  </w:endnote>
  <w:endnote w:type="continuationSeparator" w:id="0">
    <w:p w14:paraId="682DBC9D" w14:textId="77777777" w:rsidR="002875A7" w:rsidRDefault="002875A7" w:rsidP="00287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74F9E" w14:textId="77777777" w:rsidR="002875A7" w:rsidRDefault="002875A7" w:rsidP="002875A7">
      <w:pPr>
        <w:spacing w:after="0" w:line="240" w:lineRule="auto"/>
      </w:pPr>
      <w:r>
        <w:separator/>
      </w:r>
    </w:p>
  </w:footnote>
  <w:footnote w:type="continuationSeparator" w:id="0">
    <w:p w14:paraId="13029EFA" w14:textId="77777777" w:rsidR="002875A7" w:rsidRDefault="002875A7" w:rsidP="00287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117"/>
    <w:multiLevelType w:val="hybridMultilevel"/>
    <w:tmpl w:val="C774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0A6E57DF"/>
    <w:multiLevelType w:val="hybridMultilevel"/>
    <w:tmpl w:val="77DA8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F327D2"/>
    <w:multiLevelType w:val="hybridMultilevel"/>
    <w:tmpl w:val="378EB6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627CDD"/>
    <w:multiLevelType w:val="hybridMultilevel"/>
    <w:tmpl w:val="0C2C6CFC"/>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342B03D1"/>
    <w:multiLevelType w:val="hybridMultilevel"/>
    <w:tmpl w:val="1C763174"/>
    <w:lvl w:ilvl="0" w:tplc="DF02F7D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8BC1732"/>
    <w:multiLevelType w:val="hybridMultilevel"/>
    <w:tmpl w:val="097C3804"/>
    <w:lvl w:ilvl="0" w:tplc="6A0003B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79B1F5B"/>
    <w:multiLevelType w:val="hybridMultilevel"/>
    <w:tmpl w:val="399C9BB8"/>
    <w:lvl w:ilvl="0" w:tplc="183E5862">
      <w:start w:val="1"/>
      <w:numFmt w:val="lowerLetter"/>
      <w:lvlText w:val="%1)"/>
      <w:lvlJc w:val="left"/>
      <w:pPr>
        <w:tabs>
          <w:tab w:val="num" w:pos="4658"/>
        </w:tabs>
        <w:ind w:left="4658" w:hanging="360"/>
      </w:pPr>
      <w:rPr>
        <w:rFonts w:ascii="Verdana" w:hAnsi="Verdana" w:hint="default"/>
        <w:b w:val="0"/>
        <w:i w:val="0"/>
        <w:caps w:val="0"/>
        <w:strike w:val="0"/>
        <w:dstrike w:val="0"/>
        <w:vanish w:val="0"/>
        <w:color w:val="auto"/>
        <w:sz w:val="20"/>
        <w:szCs w:val="24"/>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B0A67D9"/>
    <w:multiLevelType w:val="hybridMultilevel"/>
    <w:tmpl w:val="9B4E78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512119F"/>
    <w:multiLevelType w:val="hybridMultilevel"/>
    <w:tmpl w:val="46F45664"/>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FF16F2"/>
    <w:multiLevelType w:val="hybridMultilevel"/>
    <w:tmpl w:val="F892C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F2B6BF8"/>
    <w:multiLevelType w:val="hybridMultilevel"/>
    <w:tmpl w:val="595C951C"/>
    <w:lvl w:ilvl="0" w:tplc="DF02F7D6">
      <w:start w:val="1"/>
      <w:numFmt w:val="lowerRoman"/>
      <w:lvlText w:val="%1."/>
      <w:lvlJc w:val="right"/>
      <w:pPr>
        <w:ind w:left="108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11"/>
  </w:num>
  <w:num w:numId="3">
    <w:abstractNumId w:val="0"/>
  </w:num>
  <w:num w:numId="4">
    <w:abstractNumId w:val="2"/>
  </w:num>
  <w:num w:numId="5">
    <w:abstractNumId w:val="12"/>
  </w:num>
  <w:num w:numId="6">
    <w:abstractNumId w:val="6"/>
  </w:num>
  <w:num w:numId="7">
    <w:abstractNumId w:val="10"/>
  </w:num>
  <w:num w:numId="8">
    <w:abstractNumId w:val="9"/>
  </w:num>
  <w:num w:numId="9">
    <w:abstractNumId w:val="13"/>
  </w:num>
  <w:num w:numId="10">
    <w:abstractNumId w:val="1"/>
  </w:num>
  <w:num w:numId="11">
    <w:abstractNumId w:val="8"/>
  </w:num>
  <w:num w:numId="12">
    <w:abstractNumId w:val="3"/>
  </w:num>
  <w:num w:numId="13">
    <w:abstractNumId w:val="14"/>
  </w:num>
  <w:num w:numId="14">
    <w:abstractNumId w:val="7"/>
  </w:num>
  <w:num w:numId="1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proofState w:spelling="clean" w:grammar="clean"/>
  <w:trackRevisions/>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E35F1"/>
    <w:rsid w:val="0000414A"/>
    <w:rsid w:val="000071A8"/>
    <w:rsid w:val="00035083"/>
    <w:rsid w:val="000437F9"/>
    <w:rsid w:val="00090979"/>
    <w:rsid w:val="000F3295"/>
    <w:rsid w:val="000F7D7C"/>
    <w:rsid w:val="001730E2"/>
    <w:rsid w:val="001B5F73"/>
    <w:rsid w:val="002126C3"/>
    <w:rsid w:val="0024372E"/>
    <w:rsid w:val="00280741"/>
    <w:rsid w:val="002875A7"/>
    <w:rsid w:val="0030017D"/>
    <w:rsid w:val="00353BD4"/>
    <w:rsid w:val="003751E7"/>
    <w:rsid w:val="003E35F1"/>
    <w:rsid w:val="0041312F"/>
    <w:rsid w:val="00414DD1"/>
    <w:rsid w:val="00463D7C"/>
    <w:rsid w:val="00476014"/>
    <w:rsid w:val="004A4050"/>
    <w:rsid w:val="004B6102"/>
    <w:rsid w:val="004C6BFA"/>
    <w:rsid w:val="004D2576"/>
    <w:rsid w:val="004D3F8E"/>
    <w:rsid w:val="00507319"/>
    <w:rsid w:val="00510847"/>
    <w:rsid w:val="0052316A"/>
    <w:rsid w:val="00523D96"/>
    <w:rsid w:val="005446B2"/>
    <w:rsid w:val="00547B6E"/>
    <w:rsid w:val="0059387F"/>
    <w:rsid w:val="005D2E87"/>
    <w:rsid w:val="0062364F"/>
    <w:rsid w:val="00637D71"/>
    <w:rsid w:val="0064465B"/>
    <w:rsid w:val="006564BC"/>
    <w:rsid w:val="006B4CB9"/>
    <w:rsid w:val="006D3717"/>
    <w:rsid w:val="006E4A52"/>
    <w:rsid w:val="007372A7"/>
    <w:rsid w:val="00743C68"/>
    <w:rsid w:val="00841EBD"/>
    <w:rsid w:val="00877ED7"/>
    <w:rsid w:val="008A133B"/>
    <w:rsid w:val="008A365B"/>
    <w:rsid w:val="008C7D02"/>
    <w:rsid w:val="008E1787"/>
    <w:rsid w:val="008E2CA0"/>
    <w:rsid w:val="00903207"/>
    <w:rsid w:val="00922B9F"/>
    <w:rsid w:val="00966DE5"/>
    <w:rsid w:val="009D60A4"/>
    <w:rsid w:val="009E2046"/>
    <w:rsid w:val="00A02F4B"/>
    <w:rsid w:val="00A06801"/>
    <w:rsid w:val="00A27BEA"/>
    <w:rsid w:val="00A34C30"/>
    <w:rsid w:val="00A36D30"/>
    <w:rsid w:val="00A5761A"/>
    <w:rsid w:val="00A7259F"/>
    <w:rsid w:val="00A80300"/>
    <w:rsid w:val="00A80F8E"/>
    <w:rsid w:val="00A816E8"/>
    <w:rsid w:val="00A842C9"/>
    <w:rsid w:val="00AB2CE4"/>
    <w:rsid w:val="00AD4FE6"/>
    <w:rsid w:val="00B23BDC"/>
    <w:rsid w:val="00B329F7"/>
    <w:rsid w:val="00B76E50"/>
    <w:rsid w:val="00B8357E"/>
    <w:rsid w:val="00BD1A69"/>
    <w:rsid w:val="00C328B2"/>
    <w:rsid w:val="00C5304D"/>
    <w:rsid w:val="00C67334"/>
    <w:rsid w:val="00C92842"/>
    <w:rsid w:val="00CB148D"/>
    <w:rsid w:val="00CD7A58"/>
    <w:rsid w:val="00D11102"/>
    <w:rsid w:val="00D42234"/>
    <w:rsid w:val="00D973A3"/>
    <w:rsid w:val="00DB4A63"/>
    <w:rsid w:val="00DB7C1B"/>
    <w:rsid w:val="00E34125"/>
    <w:rsid w:val="00E61D46"/>
    <w:rsid w:val="00E63CEC"/>
    <w:rsid w:val="00E65F89"/>
    <w:rsid w:val="00E7749D"/>
    <w:rsid w:val="00E86A69"/>
    <w:rsid w:val="00EB3342"/>
    <w:rsid w:val="00EF5904"/>
    <w:rsid w:val="00F116EA"/>
    <w:rsid w:val="00F14ECA"/>
    <w:rsid w:val="00F4164F"/>
    <w:rsid w:val="00F43890"/>
    <w:rsid w:val="00F46A59"/>
    <w:rsid w:val="00FA711B"/>
    <w:rsid w:val="00FF7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9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paragraph" w:styleId="Header">
    <w:name w:val="header"/>
    <w:basedOn w:val="Normal"/>
    <w:link w:val="HeaderChar"/>
    <w:uiPriority w:val="99"/>
    <w:unhideWhenUsed/>
    <w:rsid w:val="002875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5A7"/>
  </w:style>
  <w:style w:type="paragraph" w:styleId="Footer">
    <w:name w:val="footer"/>
    <w:basedOn w:val="Normal"/>
    <w:link w:val="FooterChar"/>
    <w:uiPriority w:val="99"/>
    <w:unhideWhenUsed/>
    <w:rsid w:val="002875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5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3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D60A4"/>
    <w:rPr>
      <w:sz w:val="16"/>
      <w:szCs w:val="16"/>
    </w:rPr>
  </w:style>
  <w:style w:type="paragraph" w:styleId="CommentText">
    <w:name w:val="annotation text"/>
    <w:basedOn w:val="Normal"/>
    <w:link w:val="CommentTextChar"/>
    <w:uiPriority w:val="99"/>
    <w:unhideWhenUsed/>
    <w:rsid w:val="009D60A4"/>
    <w:pPr>
      <w:spacing w:line="240" w:lineRule="auto"/>
    </w:pPr>
    <w:rPr>
      <w:sz w:val="20"/>
      <w:szCs w:val="20"/>
    </w:rPr>
  </w:style>
  <w:style w:type="character" w:customStyle="1" w:styleId="CommentTextChar">
    <w:name w:val="Comment Text Char"/>
    <w:basedOn w:val="DefaultParagraphFont"/>
    <w:link w:val="CommentText"/>
    <w:uiPriority w:val="99"/>
    <w:rsid w:val="009D60A4"/>
    <w:rPr>
      <w:sz w:val="20"/>
      <w:szCs w:val="20"/>
    </w:rPr>
  </w:style>
  <w:style w:type="paragraph" w:styleId="CommentSubject">
    <w:name w:val="annotation subject"/>
    <w:basedOn w:val="CommentText"/>
    <w:next w:val="CommentText"/>
    <w:link w:val="CommentSubjectChar"/>
    <w:uiPriority w:val="99"/>
    <w:semiHidden/>
    <w:unhideWhenUsed/>
    <w:rsid w:val="009D60A4"/>
    <w:rPr>
      <w:b/>
      <w:bCs/>
    </w:rPr>
  </w:style>
  <w:style w:type="character" w:customStyle="1" w:styleId="CommentSubjectChar">
    <w:name w:val="Comment Subject Char"/>
    <w:basedOn w:val="CommentTextChar"/>
    <w:link w:val="CommentSubject"/>
    <w:uiPriority w:val="99"/>
    <w:semiHidden/>
    <w:rsid w:val="009D60A4"/>
    <w:rPr>
      <w:b/>
      <w:bCs/>
      <w:sz w:val="20"/>
      <w:szCs w:val="20"/>
    </w:rPr>
  </w:style>
  <w:style w:type="paragraph" w:styleId="BalloonText">
    <w:name w:val="Balloon Text"/>
    <w:basedOn w:val="Normal"/>
    <w:link w:val="BalloonTextChar"/>
    <w:uiPriority w:val="99"/>
    <w:semiHidden/>
    <w:unhideWhenUsed/>
    <w:rsid w:val="009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0A4"/>
    <w:rPr>
      <w:rFonts w:ascii="Tahoma" w:hAnsi="Tahoma" w:cs="Tahoma"/>
      <w:sz w:val="16"/>
      <w:szCs w:val="16"/>
    </w:rPr>
  </w:style>
  <w:style w:type="paragraph" w:customStyle="1" w:styleId="xl16814">
    <w:name w:val="xl16814"/>
    <w:basedOn w:val="Normal"/>
    <w:rsid w:val="009D60A4"/>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styleId="Revision">
    <w:name w:val="Revision"/>
    <w:hidden/>
    <w:uiPriority w:val="99"/>
    <w:semiHidden/>
    <w:rsid w:val="00E65F89"/>
    <w:pPr>
      <w:spacing w:after="0" w:line="240" w:lineRule="auto"/>
    </w:pPr>
  </w:style>
  <w:style w:type="paragraph" w:styleId="ListParagraph">
    <w:name w:val="List Paragraph"/>
    <w:basedOn w:val="Normal"/>
    <w:uiPriority w:val="34"/>
    <w:qFormat/>
    <w:rsid w:val="0062364F"/>
    <w:pPr>
      <w:ind w:left="720"/>
      <w:contextualSpacing/>
    </w:pPr>
  </w:style>
  <w:style w:type="paragraph" w:styleId="Header">
    <w:name w:val="header"/>
    <w:basedOn w:val="Normal"/>
    <w:link w:val="HeaderChar"/>
    <w:uiPriority w:val="99"/>
    <w:unhideWhenUsed/>
    <w:rsid w:val="002875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5A7"/>
  </w:style>
  <w:style w:type="paragraph" w:styleId="Footer">
    <w:name w:val="footer"/>
    <w:basedOn w:val="Normal"/>
    <w:link w:val="FooterChar"/>
    <w:uiPriority w:val="99"/>
    <w:unhideWhenUsed/>
    <w:rsid w:val="002875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5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652609">
      <w:bodyDiv w:val="1"/>
      <w:marLeft w:val="0"/>
      <w:marRight w:val="0"/>
      <w:marTop w:val="0"/>
      <w:marBottom w:val="0"/>
      <w:divBdr>
        <w:top w:val="none" w:sz="0" w:space="0" w:color="auto"/>
        <w:left w:val="none" w:sz="0" w:space="0" w:color="auto"/>
        <w:bottom w:val="none" w:sz="0" w:space="0" w:color="auto"/>
        <w:right w:val="none" w:sz="0" w:space="0" w:color="auto"/>
      </w:divBdr>
    </w:div>
    <w:div w:id="136173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1431-2AC6-43EF-AA85-1B89D1DC66A7}">
  <ds:schemaRefs/>
</ds:datastoreItem>
</file>

<file path=customXml/itemProps2.xml><?xml version="1.0" encoding="utf-8"?>
<ds:datastoreItem xmlns:ds="http://schemas.openxmlformats.org/officeDocument/2006/customXml" ds:itemID="{D529E161-44D3-4DE8-BE5D-A8F25EDA9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2897</Words>
  <Characters>16518</Characters>
  <Application>Microsoft Office Word</Application>
  <DocSecurity>0</DocSecurity>
  <Lines>137</Lines>
  <Paragraphs>38</Paragraphs>
  <ScaleCrop>false</ScaleCrop>
  <Company/>
  <LinksUpToDate>false</LinksUpToDate>
  <CharactersWithSpaces>19377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2015-07-02T23:12:00Z</dcterms:created>
  <dcterms:modified xsi:type="dcterms:W3CDTF">2015-08-05T14:51:00Z</dcterms:modified>
</cp:coreProperties>
</file>